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5664F1">
        <w:rPr>
          <w:rFonts w:ascii="GHEA Grapalat" w:hAnsi="GHEA Grapalat"/>
          <w:i/>
        </w:rPr>
        <w:t xml:space="preserve">2-ого ноября </w:t>
      </w:r>
      <w:r w:rsidR="00F432DC" w:rsidRPr="000B4129">
        <w:rPr>
          <w:rFonts w:ascii="GHEA Grapalat" w:hAnsi="GHEA Grapalat"/>
          <w:i/>
        </w:rPr>
        <w:t xml:space="preserve">2022 года № </w:t>
      </w:r>
      <w:r w:rsidR="005664F1">
        <w:rPr>
          <w:rFonts w:ascii="GHEA Grapalat" w:hAnsi="GHEA Grapalat"/>
          <w:i/>
        </w:rPr>
        <w:t>451</w:t>
      </w:r>
      <w:del w:id="0" w:author="Vardan" w:date="2022-10-29T23:40:00Z">
        <w:r w:rsidR="00F432DC" w:rsidRPr="000B4129" w:rsidDel="00CC70AB">
          <w:rPr>
            <w:rFonts w:ascii="GHEA Grapalat" w:hAnsi="GHEA Grapalat"/>
            <w:i/>
          </w:rPr>
          <w:delText>-</w:delText>
        </w:r>
      </w:del>
      <w:r w:rsidR="00F432DC" w:rsidRPr="000B4129">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D245A7">
        <w:rPr>
          <w:rFonts w:ascii="GHEA Grapalat" w:hAnsi="GHEA Grapalat"/>
          <w:i w:val="0"/>
        </w:rPr>
        <w:t>О</w:t>
      </w:r>
      <w:r w:rsidRPr="009044F1">
        <w:rPr>
          <w:rFonts w:ascii="GHEA Grapalat" w:hAnsi="GHEA Grapalat"/>
          <w:i w:val="0"/>
          <w:sz w:val="24"/>
          <w:szCs w:val="24"/>
        </w:rPr>
        <w:t xml:space="preserve"> </w:t>
      </w:r>
      <w:r w:rsidR="00D245A7">
        <w:rPr>
          <w:rFonts w:ascii="GHEA Grapalat" w:hAnsi="GHEA Grapalat"/>
        </w:rPr>
        <w:t>ЗАПРОСЕ КОТИРОВОК</w:t>
      </w:r>
      <w:r w:rsidR="00D245A7">
        <w:rPr>
          <w:rStyle w:val="af6"/>
          <w:rFonts w:ascii="GHEA Grapalat" w:hAnsi="GHEA Grapalat"/>
          <w:i w:val="0"/>
          <w:sz w:val="24"/>
          <w:szCs w:val="24"/>
        </w:rPr>
        <w:t xml:space="preserve"> </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173A14" w:rsidRPr="00173A14"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0634F">
        <w:rPr>
          <w:rFonts w:ascii="GHEA Grapalat" w:hAnsi="GHEA Grapalat"/>
          <w:i w:val="0"/>
          <w:sz w:val="24"/>
          <w:szCs w:val="24"/>
          <w:lang w:val="hy-AM"/>
        </w:rPr>
        <w:t>0</w:t>
      </w:r>
      <w:r w:rsidR="00AC416A" w:rsidRPr="00AC416A">
        <w:rPr>
          <w:rFonts w:ascii="GHEA Grapalat" w:hAnsi="GHEA Grapalat"/>
          <w:i w:val="0"/>
          <w:sz w:val="24"/>
          <w:szCs w:val="24"/>
        </w:rPr>
        <w:t>3</w:t>
      </w:r>
      <w:r w:rsidRPr="009044F1">
        <w:rPr>
          <w:rFonts w:ascii="GHEA Grapalat" w:hAnsi="GHEA Grapalat"/>
          <w:i w:val="0"/>
          <w:sz w:val="24"/>
          <w:szCs w:val="24"/>
        </w:rPr>
        <w:t xml:space="preserve">" </w:t>
      </w:r>
      <w:r w:rsidR="00173A14" w:rsidRPr="009044F1">
        <w:rPr>
          <w:rFonts w:ascii="GHEA Grapalat" w:hAnsi="GHEA Grapalat"/>
          <w:i w:val="0"/>
          <w:sz w:val="24"/>
          <w:szCs w:val="24"/>
        </w:rPr>
        <w:t>"</w:t>
      </w:r>
      <w:proofErr w:type="spellStart"/>
      <w:r w:rsidR="00AC416A" w:rsidRPr="00AC416A">
        <w:rPr>
          <w:rFonts w:ascii="GHEA Grapalat" w:hAnsi="GHEA Grapalat"/>
          <w:i w:val="0"/>
          <w:sz w:val="24"/>
          <w:szCs w:val="24"/>
        </w:rPr>
        <w:t>Июл</w:t>
      </w:r>
      <w:proofErr w:type="spellEnd"/>
      <w:r w:rsidR="0080634F">
        <w:rPr>
          <w:rFonts w:ascii="GHEA Grapalat" w:hAnsi="GHEA Grapalat"/>
          <w:i w:val="0"/>
          <w:sz w:val="24"/>
          <w:szCs w:val="24"/>
          <w:lang w:val="hy-AM"/>
        </w:rPr>
        <w:t>я</w:t>
      </w:r>
      <w:r w:rsidR="00173A14" w:rsidRPr="009044F1">
        <w:rPr>
          <w:rFonts w:ascii="GHEA Grapalat" w:hAnsi="GHEA Grapalat"/>
          <w:i w:val="0"/>
          <w:sz w:val="24"/>
          <w:szCs w:val="24"/>
        </w:rPr>
        <w:t>" 20</w:t>
      </w:r>
      <w:r w:rsidR="00173A14">
        <w:rPr>
          <w:rFonts w:ascii="GHEA Grapalat" w:hAnsi="GHEA Grapalat"/>
          <w:i w:val="0"/>
          <w:sz w:val="24"/>
          <w:szCs w:val="24"/>
        </w:rPr>
        <w:t>2</w:t>
      </w:r>
      <w:r w:rsidR="00AC416A" w:rsidRPr="00AC416A">
        <w:rPr>
          <w:rFonts w:ascii="GHEA Grapalat" w:hAnsi="GHEA Grapalat"/>
          <w:i w:val="0"/>
          <w:sz w:val="24"/>
          <w:szCs w:val="24"/>
        </w:rPr>
        <w:t>4</w:t>
      </w:r>
      <w:r w:rsidR="00173A14">
        <w:rPr>
          <w:rFonts w:ascii="GHEA Grapalat" w:hAnsi="GHEA Grapalat"/>
          <w:i w:val="0"/>
          <w:sz w:val="24"/>
          <w:szCs w:val="24"/>
        </w:rPr>
        <w:t xml:space="preserve"> </w:t>
      </w:r>
      <w:r w:rsidR="00173A14" w:rsidRPr="009044F1">
        <w:rPr>
          <w:rFonts w:ascii="GHEA Grapalat" w:hAnsi="GHEA Grapalat"/>
          <w:i w:val="0"/>
          <w:sz w:val="24"/>
          <w:szCs w:val="24"/>
        </w:rPr>
        <w:t>года "</w:t>
      </w:r>
      <w:r w:rsidR="00173A14">
        <w:rPr>
          <w:rFonts w:ascii="GHEA Grapalat" w:hAnsi="GHEA Grapalat"/>
          <w:i w:val="0"/>
          <w:sz w:val="24"/>
          <w:szCs w:val="24"/>
        </w:rPr>
        <w:t>1</w:t>
      </w:r>
      <w:r w:rsidR="00173A14"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97D05">
        <w:rPr>
          <w:rFonts w:ascii="Sylfaen" w:hAnsi="Sylfaen" w:cs="Sylfaen"/>
          <w:i w:val="0"/>
          <w:color w:val="FF0000"/>
          <w:sz w:val="22"/>
          <w:szCs w:val="22"/>
        </w:rPr>
        <w:t>ԵՄԴ</w:t>
      </w:r>
      <w:r w:rsidR="00397D05">
        <w:rPr>
          <w:rFonts w:ascii="Sylfaen" w:hAnsi="Sylfaen" w:cs="Sylfaen"/>
          <w:i w:val="0"/>
          <w:color w:val="FF0000"/>
          <w:sz w:val="22"/>
          <w:szCs w:val="22"/>
          <w:lang w:val="de-DE"/>
        </w:rPr>
        <w:t>-</w:t>
      </w:r>
      <w:r w:rsidR="00397D05">
        <w:rPr>
          <w:rFonts w:ascii="Sylfaen" w:hAnsi="Sylfaen" w:cs="Sylfaen"/>
          <w:i w:val="0"/>
          <w:color w:val="FF0000"/>
          <w:sz w:val="22"/>
          <w:szCs w:val="22"/>
        </w:rPr>
        <w:t>ԳՀԱՊՁԲ</w:t>
      </w:r>
      <w:r w:rsidR="00397D05">
        <w:rPr>
          <w:rFonts w:ascii="Sylfaen" w:hAnsi="Sylfaen" w:cs="Sylfaen"/>
          <w:i w:val="0"/>
          <w:color w:val="FF0000"/>
          <w:sz w:val="22"/>
          <w:szCs w:val="22"/>
          <w:lang w:val="de-DE"/>
        </w:rPr>
        <w:t>-2</w:t>
      </w:r>
      <w:r w:rsidR="0080634F">
        <w:rPr>
          <w:rFonts w:ascii="Sylfaen" w:hAnsi="Sylfaen" w:cs="Sylfaen"/>
          <w:i w:val="0"/>
          <w:color w:val="FF0000"/>
          <w:sz w:val="22"/>
          <w:szCs w:val="22"/>
          <w:lang w:val="hy-AM"/>
        </w:rPr>
        <w:t>4</w:t>
      </w:r>
      <w:r w:rsidR="00397D05">
        <w:rPr>
          <w:rFonts w:ascii="Sylfaen" w:hAnsi="Sylfaen" w:cs="Sylfaen"/>
          <w:i w:val="0"/>
          <w:color w:val="FF0000"/>
          <w:sz w:val="22"/>
          <w:szCs w:val="22"/>
          <w:lang w:val="de-DE"/>
        </w:rPr>
        <w:t>/</w:t>
      </w:r>
      <w:r w:rsidR="00AC416A">
        <w:rPr>
          <w:rFonts w:ascii="Sylfaen" w:hAnsi="Sylfaen" w:cs="Sylfaen"/>
          <w:i w:val="0"/>
          <w:color w:val="FF0000"/>
          <w:sz w:val="22"/>
          <w:szCs w:val="22"/>
          <w:lang w:val="de-DE"/>
        </w:rPr>
        <w:t>2</w:t>
      </w:r>
      <w:r w:rsidR="00397D05">
        <w:rPr>
          <w:rFonts w:ascii="Sylfaen" w:hAnsi="Sylfaen" w:cs="Sylfaen"/>
          <w:sz w:val="22"/>
          <w:szCs w:val="22"/>
          <w:lang w:val="af-ZA"/>
        </w:rPr>
        <w:t xml:space="preserve"> </w:t>
      </w:r>
      <w:r w:rsidR="00397D05">
        <w:rPr>
          <w:rFonts w:ascii="Sylfaen" w:hAnsi="Sylfaen"/>
          <w:i w:val="0"/>
          <w:lang w:val="af-ZA"/>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D245A7">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B444EE" w:rsidRPr="00F35AD1">
        <w:rPr>
          <w:rFonts w:ascii="GHEA Mariam" w:hAnsi="GHEA Mariam"/>
          <w:b/>
          <w:color w:val="FF0000"/>
          <w:sz w:val="22"/>
          <w:szCs w:val="22"/>
          <w:lang w:val="af-ZA"/>
        </w:rPr>
        <w:t>«</w:t>
      </w:r>
      <w:proofErr w:type="spellStart"/>
      <w:r w:rsidR="00B444EE" w:rsidRPr="00F35AD1">
        <w:rPr>
          <w:rFonts w:ascii="GHEA Mariam" w:hAnsi="GHEA Mariam"/>
          <w:b/>
          <w:color w:val="FF0000"/>
          <w:sz w:val="22"/>
          <w:szCs w:val="22"/>
        </w:rPr>
        <w:t>Ерасх</w:t>
      </w:r>
      <w:proofErr w:type="spellEnd"/>
      <w:r w:rsidR="00B444EE" w:rsidRPr="00F35AD1">
        <w:rPr>
          <w:rFonts w:ascii="GHEA Mariam" w:hAnsi="GHEA Mariam"/>
          <w:b/>
          <w:color w:val="FF0000"/>
          <w:sz w:val="22"/>
          <w:szCs w:val="22"/>
          <w:lang w:val="af-ZA"/>
        </w:rPr>
        <w:t xml:space="preserve">ская средняя школа  Араратской области Республики Армения» </w:t>
      </w:r>
      <w:r w:rsidR="00B444EE" w:rsidRPr="00F35AD1">
        <w:rPr>
          <w:rFonts w:ascii="GHEA Mariam" w:hAnsi="GHEA Mariam" w:cs="Arial"/>
          <w:b/>
          <w:color w:val="FF0000"/>
          <w:sz w:val="22"/>
          <w:szCs w:val="22"/>
          <w:lang w:val="af-ZA"/>
        </w:rPr>
        <w:t>ГНО</w:t>
      </w:r>
      <w:r w:rsidRPr="009044F1">
        <w:rPr>
          <w:rFonts w:ascii="GHEA Grapalat" w:hAnsi="GHEA Grapalat"/>
          <w:i w:val="0"/>
          <w:sz w:val="24"/>
          <w:szCs w:val="24"/>
        </w:rPr>
        <w:t>, находящийся по адресу:</w:t>
      </w:r>
      <w:r w:rsidR="00D245A7" w:rsidRPr="00D245A7">
        <w:rPr>
          <w:rFonts w:ascii="Sylfaen" w:hAnsi="Sylfaen"/>
          <w:color w:val="FF0000"/>
        </w:rPr>
        <w:t xml:space="preserve"> </w:t>
      </w:r>
      <w:r w:rsidR="00B444EE" w:rsidRPr="00F35AD1">
        <w:rPr>
          <w:rFonts w:ascii="Sylfaen" w:hAnsi="Sylfaen"/>
          <w:color w:val="FF0000"/>
        </w:rPr>
        <w:t xml:space="preserve">в </w:t>
      </w:r>
      <w:r w:rsidR="00B444EE" w:rsidRPr="00F35AD1">
        <w:rPr>
          <w:rFonts w:ascii="Sylfaen" w:hAnsi="Sylfaen"/>
          <w:b/>
          <w:color w:val="FF0000"/>
          <w:sz w:val="22"/>
          <w:szCs w:val="22"/>
        </w:rPr>
        <w:t xml:space="preserve">село </w:t>
      </w:r>
      <w:proofErr w:type="spellStart"/>
      <w:r w:rsidR="00B444EE" w:rsidRPr="00F35AD1">
        <w:rPr>
          <w:rFonts w:ascii="Sylfaen" w:hAnsi="Sylfaen"/>
          <w:b/>
          <w:color w:val="FF0000"/>
          <w:sz w:val="22"/>
          <w:szCs w:val="22"/>
        </w:rPr>
        <w:t>Ерасх</w:t>
      </w:r>
      <w:proofErr w:type="spellEnd"/>
      <w:r w:rsidR="00B444EE" w:rsidRPr="00F35AD1">
        <w:rPr>
          <w:rFonts w:ascii="Sylfaen" w:hAnsi="Sylfaen"/>
          <w:b/>
          <w:color w:val="FF0000"/>
          <w:sz w:val="22"/>
          <w:szCs w:val="22"/>
        </w:rPr>
        <w:t xml:space="preserve">,  М. </w:t>
      </w:r>
      <w:proofErr w:type="spellStart"/>
      <w:r w:rsidR="00B444EE" w:rsidRPr="00F35AD1">
        <w:rPr>
          <w:rFonts w:ascii="Sylfaen" w:hAnsi="Sylfaen"/>
          <w:b/>
          <w:color w:val="FF0000"/>
          <w:sz w:val="22"/>
          <w:szCs w:val="22"/>
        </w:rPr>
        <w:t>Маштоци</w:t>
      </w:r>
      <w:proofErr w:type="spellEnd"/>
      <w:r w:rsidR="00B444EE" w:rsidRPr="00F35AD1">
        <w:rPr>
          <w:rFonts w:ascii="Sylfaen" w:hAnsi="Sylfaen"/>
          <w:b/>
          <w:color w:val="FF0000"/>
          <w:sz w:val="22"/>
          <w:szCs w:val="22"/>
        </w:rPr>
        <w:t xml:space="preserve"> 10</w:t>
      </w:r>
      <w:r w:rsidR="00B444EE">
        <w:rPr>
          <w:rFonts w:ascii="Sylfaen" w:hAnsi="Sylfaen"/>
          <w:b/>
          <w:sz w:val="22"/>
          <w:szCs w:val="22"/>
        </w:rPr>
        <w:t xml:space="preserve">  </w:t>
      </w:r>
      <w:r w:rsidRPr="007B0562">
        <w:rPr>
          <w:rFonts w:ascii="GHEA Grapalat" w:hAnsi="GHEA Grapalat"/>
          <w:i w:val="0"/>
          <w:sz w:val="24"/>
          <w:szCs w:val="24"/>
        </w:rPr>
        <w:t xml:space="preserve">объявляет </w:t>
      </w:r>
      <w:r w:rsidR="002A55B0">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A20B69" w:rsidP="00B46D58">
      <w:pPr>
        <w:pStyle w:val="a3"/>
        <w:widowControl w:val="0"/>
        <w:spacing w:line="240" w:lineRule="auto"/>
        <w:ind w:firstLine="0"/>
        <w:rPr>
          <w:rFonts w:ascii="GHEA Grapalat" w:hAnsi="GHEA Grapalat"/>
          <w:i w:val="0"/>
          <w:sz w:val="24"/>
          <w:szCs w:val="24"/>
        </w:rPr>
      </w:pPr>
      <w:r w:rsidRPr="009044F1">
        <w:rPr>
          <w:rFonts w:ascii="GHEA Grapalat" w:hAnsi="GHEA Grapalat"/>
          <w:i w:val="0"/>
          <w:sz w:val="24"/>
          <w:szCs w:val="24"/>
        </w:rPr>
        <w:t>____</w:t>
      </w:r>
      <w:r w:rsidR="00EC12CB" w:rsidRPr="00EC12CB">
        <w:rPr>
          <w:rFonts w:ascii="GHEA Grapalat" w:hAnsi="GHEA Grapalat"/>
          <w:i w:val="0"/>
          <w:color w:val="FF0000"/>
          <w:sz w:val="24"/>
          <w:szCs w:val="24"/>
          <w:u w:val="single"/>
        </w:rPr>
        <w:t xml:space="preserve"> </w:t>
      </w:r>
      <w:r w:rsidR="00EC12CB" w:rsidRPr="00DB4389">
        <w:rPr>
          <w:rFonts w:ascii="GHEA Grapalat" w:hAnsi="GHEA Grapalat"/>
          <w:i w:val="0"/>
          <w:color w:val="FF0000"/>
          <w:sz w:val="24"/>
          <w:szCs w:val="24"/>
          <w:u w:val="single"/>
        </w:rPr>
        <w:t>пищевых продуктов</w:t>
      </w:r>
      <w:r w:rsidR="00EC12CB">
        <w:rPr>
          <w:rFonts w:ascii="GHEA Grapalat" w:hAnsi="GHEA Grapalat"/>
          <w:i w:val="0"/>
          <w:sz w:val="24"/>
          <w:szCs w:val="24"/>
        </w:rPr>
        <w:t xml:space="preserve"> </w:t>
      </w:r>
      <w:r w:rsidR="00782D60">
        <w:rPr>
          <w:rFonts w:ascii="GHEA Grapalat" w:hAnsi="GHEA Grapalat"/>
          <w:i w:val="0"/>
          <w:sz w:val="24"/>
          <w:szCs w:val="24"/>
        </w:rPr>
        <w:t>____ (далее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CE073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BA5771" w:rsidRDefault="00B444EE" w:rsidP="003F6ED1">
      <w:pPr>
        <w:pStyle w:val="a3"/>
        <w:widowControl w:val="0"/>
        <w:spacing w:after="160"/>
        <w:ind w:firstLine="0"/>
        <w:jc w:val="center"/>
        <w:rPr>
          <w:rFonts w:ascii="GHEA Grapalat" w:hAnsi="GHEA Grapalat"/>
          <w:i w:val="0"/>
          <w:sz w:val="16"/>
          <w:szCs w:val="24"/>
        </w:rPr>
      </w:pPr>
      <w:r w:rsidRPr="00F35AD1">
        <w:rPr>
          <w:rFonts w:ascii="Sylfaen" w:hAnsi="Sylfaen"/>
          <w:color w:val="FF0000"/>
        </w:rPr>
        <w:lastRenderedPageBreak/>
        <w:t xml:space="preserve">в </w:t>
      </w:r>
      <w:r w:rsidRPr="00F35AD1">
        <w:rPr>
          <w:rFonts w:ascii="Sylfaen" w:hAnsi="Sylfaen"/>
          <w:b/>
          <w:color w:val="FF0000"/>
          <w:sz w:val="22"/>
          <w:szCs w:val="22"/>
        </w:rPr>
        <w:t xml:space="preserve">село </w:t>
      </w:r>
      <w:proofErr w:type="spellStart"/>
      <w:r w:rsidRPr="00F35AD1">
        <w:rPr>
          <w:rFonts w:ascii="Sylfaen" w:hAnsi="Sylfaen"/>
          <w:b/>
          <w:color w:val="FF0000"/>
          <w:sz w:val="22"/>
          <w:szCs w:val="22"/>
        </w:rPr>
        <w:t>Ерасх</w:t>
      </w:r>
      <w:proofErr w:type="spellEnd"/>
      <w:r w:rsidRPr="00F35AD1">
        <w:rPr>
          <w:rFonts w:ascii="Sylfaen" w:hAnsi="Sylfaen"/>
          <w:b/>
          <w:color w:val="FF0000"/>
          <w:sz w:val="22"/>
          <w:szCs w:val="22"/>
        </w:rPr>
        <w:t xml:space="preserve">,  М. </w:t>
      </w:r>
      <w:proofErr w:type="spellStart"/>
      <w:r w:rsidRPr="00F35AD1">
        <w:rPr>
          <w:rFonts w:ascii="Sylfaen" w:hAnsi="Sylfaen"/>
          <w:b/>
          <w:color w:val="FF0000"/>
          <w:sz w:val="22"/>
          <w:szCs w:val="22"/>
        </w:rPr>
        <w:t>Маштоци</w:t>
      </w:r>
      <w:proofErr w:type="spellEnd"/>
      <w:r w:rsidRPr="00F35AD1">
        <w:rPr>
          <w:rFonts w:ascii="Sylfaen" w:hAnsi="Sylfaen"/>
          <w:b/>
          <w:color w:val="FF0000"/>
          <w:sz w:val="22"/>
          <w:szCs w:val="22"/>
        </w:rPr>
        <w:t xml:space="preserve"> 10</w:t>
      </w:r>
      <w:r>
        <w:rPr>
          <w:rFonts w:ascii="Sylfaen" w:hAnsi="Sylfaen"/>
          <w:b/>
          <w:sz w:val="22"/>
          <w:szCs w:val="22"/>
        </w:rPr>
        <w:t xml:space="preserve"> </w:t>
      </w:r>
      <w:r w:rsidR="003F6ED1" w:rsidRPr="000F11E5">
        <w:rPr>
          <w:rFonts w:ascii="GHEA Grapalat" w:hAnsi="GHEA Grapalat"/>
          <w:i w:val="0"/>
          <w:sz w:val="16"/>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EC12CB" w:rsidRPr="00044C1D">
        <w:rPr>
          <w:rFonts w:ascii="GHEA Grapalat" w:hAnsi="GHEA Grapalat"/>
          <w:i w:val="0"/>
          <w:color w:val="FF0000"/>
          <w:sz w:val="24"/>
          <w:szCs w:val="24"/>
        </w:rPr>
        <w:t>1</w:t>
      </w:r>
      <w:r w:rsidR="00DE761C" w:rsidRPr="00DE761C">
        <w:rPr>
          <w:rFonts w:ascii="GHEA Grapalat" w:hAnsi="GHEA Grapalat"/>
          <w:i w:val="0"/>
          <w:color w:val="FF0000"/>
          <w:sz w:val="24"/>
          <w:szCs w:val="24"/>
        </w:rPr>
        <w:t>2</w:t>
      </w:r>
      <w:r w:rsidR="00173A14">
        <w:rPr>
          <w:rFonts w:ascii="GHEA Grapalat" w:hAnsi="GHEA Grapalat"/>
          <w:i w:val="0"/>
          <w:color w:val="FF0000"/>
          <w:sz w:val="24"/>
          <w:szCs w:val="24"/>
        </w:rPr>
        <w:t>:</w:t>
      </w:r>
      <w:r w:rsidR="00365CB3">
        <w:rPr>
          <w:rFonts w:ascii="GHEA Grapalat" w:hAnsi="GHEA Grapalat"/>
          <w:i w:val="0"/>
          <w:color w:val="FF0000"/>
          <w:sz w:val="24"/>
          <w:szCs w:val="24"/>
          <w:lang w:val="hy-AM"/>
        </w:rPr>
        <w:t>3</w:t>
      </w:r>
      <w:r w:rsidR="00EC12CB" w:rsidRPr="00044C1D">
        <w:rPr>
          <w:rFonts w:ascii="GHEA Grapalat" w:hAnsi="GHEA Grapalat"/>
          <w:i w:val="0"/>
          <w:color w:val="FF0000"/>
          <w:sz w:val="24"/>
          <w:szCs w:val="24"/>
        </w:rPr>
        <w:t>0</w:t>
      </w:r>
      <w:r w:rsidR="00EC12CB">
        <w:rPr>
          <w:rFonts w:ascii="GHEA Grapalat" w:hAnsi="GHEA Grapalat"/>
          <w:i w:val="0"/>
          <w:sz w:val="24"/>
          <w:szCs w:val="24"/>
        </w:rPr>
        <w:t xml:space="preserve"> </w:t>
      </w:r>
      <w:r w:rsidRPr="000F0CA8">
        <w:rPr>
          <w:rFonts w:ascii="GHEA Grapalat" w:hAnsi="GHEA Grapalat"/>
          <w:i w:val="0"/>
          <w:sz w:val="24"/>
          <w:szCs w:val="24"/>
        </w:rPr>
        <w:t xml:space="preserve">часов </w:t>
      </w:r>
      <w:r w:rsidRPr="00044C1D">
        <w:rPr>
          <w:rFonts w:ascii="GHEA Grapalat" w:hAnsi="GHEA Grapalat"/>
          <w:i w:val="0"/>
          <w:color w:val="FF0000"/>
          <w:sz w:val="24"/>
          <w:szCs w:val="24"/>
        </w:rPr>
        <w:t>__</w:t>
      </w:r>
      <w:r w:rsidR="00EC12CB" w:rsidRPr="00044C1D">
        <w:rPr>
          <w:rFonts w:ascii="GHEA Grapalat" w:hAnsi="GHEA Grapalat"/>
          <w:i w:val="0"/>
          <w:color w:val="FF0000"/>
          <w:sz w:val="24"/>
          <w:szCs w:val="24"/>
          <w:u w:val="single"/>
        </w:rPr>
        <w:t>7</w:t>
      </w:r>
      <w:r w:rsidRPr="000F0CA8">
        <w:rPr>
          <w:rFonts w:ascii="GHEA Grapalat" w:hAnsi="GHEA Grapalat"/>
          <w:i w:val="0"/>
          <w:sz w:val="24"/>
          <w:szCs w:val="24"/>
        </w:rPr>
        <w:t>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2A55B0" w:rsidRDefault="003F6ED1" w:rsidP="001516B2">
      <w:pPr>
        <w:pStyle w:val="a3"/>
        <w:widowControl w:val="0"/>
        <w:spacing w:after="160" w:line="240" w:lineRule="auto"/>
        <w:ind w:firstLine="567"/>
        <w:rPr>
          <w:rFonts w:ascii="GHEA Grapalat" w:hAnsi="GHEA Grapalat"/>
          <w:i w:val="0"/>
          <w:color w:val="FF0000"/>
          <w:sz w:val="24"/>
          <w:szCs w:val="24"/>
        </w:rPr>
      </w:pPr>
      <w:r w:rsidRPr="000F0CA8">
        <w:rPr>
          <w:rFonts w:ascii="GHEA Grapalat" w:hAnsi="GHEA Grapalat"/>
          <w:i w:val="0"/>
          <w:sz w:val="24"/>
          <w:szCs w:val="24"/>
        </w:rPr>
        <w:t xml:space="preserve">Вскрытие заявок будет проводиться по адресу </w:t>
      </w:r>
      <w:r w:rsidR="00B444EE" w:rsidRPr="00F35AD1">
        <w:rPr>
          <w:rFonts w:ascii="Sylfaen" w:hAnsi="Sylfaen"/>
          <w:color w:val="FF0000"/>
        </w:rPr>
        <w:t xml:space="preserve">в </w:t>
      </w:r>
      <w:r w:rsidR="00B444EE" w:rsidRPr="00F35AD1">
        <w:rPr>
          <w:rFonts w:ascii="Sylfaen" w:hAnsi="Sylfaen"/>
          <w:b/>
          <w:color w:val="FF0000"/>
          <w:sz w:val="22"/>
          <w:szCs w:val="22"/>
        </w:rPr>
        <w:t xml:space="preserve">село </w:t>
      </w:r>
      <w:proofErr w:type="spellStart"/>
      <w:r w:rsidR="00B444EE" w:rsidRPr="00F35AD1">
        <w:rPr>
          <w:rFonts w:ascii="Sylfaen" w:hAnsi="Sylfaen"/>
          <w:b/>
          <w:color w:val="FF0000"/>
          <w:sz w:val="22"/>
          <w:szCs w:val="22"/>
        </w:rPr>
        <w:t>Ерасх</w:t>
      </w:r>
      <w:proofErr w:type="spellEnd"/>
      <w:r w:rsidR="00B444EE" w:rsidRPr="00F35AD1">
        <w:rPr>
          <w:rFonts w:ascii="Sylfaen" w:hAnsi="Sylfaen"/>
          <w:b/>
          <w:color w:val="FF0000"/>
          <w:sz w:val="22"/>
          <w:szCs w:val="22"/>
        </w:rPr>
        <w:t xml:space="preserve">,  М. </w:t>
      </w:r>
      <w:proofErr w:type="spellStart"/>
      <w:r w:rsidR="00B444EE" w:rsidRPr="00F35AD1">
        <w:rPr>
          <w:rFonts w:ascii="Sylfaen" w:hAnsi="Sylfaen"/>
          <w:b/>
          <w:color w:val="FF0000"/>
          <w:sz w:val="22"/>
          <w:szCs w:val="22"/>
        </w:rPr>
        <w:t>Маштоци</w:t>
      </w:r>
      <w:proofErr w:type="spellEnd"/>
      <w:r w:rsidR="00B444EE" w:rsidRPr="00F35AD1">
        <w:rPr>
          <w:rFonts w:ascii="Sylfaen" w:hAnsi="Sylfaen"/>
          <w:b/>
          <w:color w:val="FF0000"/>
          <w:sz w:val="22"/>
          <w:szCs w:val="22"/>
        </w:rPr>
        <w:t xml:space="preserve"> 10</w:t>
      </w:r>
      <w:r w:rsidRPr="000F0CA8">
        <w:rPr>
          <w:rFonts w:ascii="GHEA Grapalat" w:hAnsi="GHEA Grapalat"/>
          <w:i w:val="0"/>
          <w:sz w:val="24"/>
          <w:szCs w:val="24"/>
        </w:rPr>
        <w:t xml:space="preserve">, в </w:t>
      </w:r>
      <w:r w:rsidR="00237E49" w:rsidRPr="002A55B0">
        <w:rPr>
          <w:rFonts w:ascii="GHEA Grapalat" w:hAnsi="GHEA Grapalat"/>
          <w:i w:val="0"/>
          <w:color w:val="FF0000"/>
          <w:sz w:val="24"/>
          <w:szCs w:val="24"/>
        </w:rPr>
        <w:t>1</w:t>
      </w:r>
      <w:r w:rsidR="00DE761C" w:rsidRPr="004C709B">
        <w:rPr>
          <w:rFonts w:ascii="GHEA Grapalat" w:hAnsi="GHEA Grapalat"/>
          <w:i w:val="0"/>
          <w:color w:val="FF0000"/>
          <w:sz w:val="24"/>
          <w:szCs w:val="24"/>
        </w:rPr>
        <w:t>2</w:t>
      </w:r>
      <w:r w:rsidR="0068559A" w:rsidRPr="002A55B0">
        <w:rPr>
          <w:rFonts w:ascii="GHEA Grapalat" w:hAnsi="GHEA Grapalat"/>
          <w:i w:val="0"/>
          <w:color w:val="FF0000"/>
          <w:sz w:val="24"/>
          <w:szCs w:val="24"/>
        </w:rPr>
        <w:t>:</w:t>
      </w:r>
      <w:r w:rsidR="00365CB3">
        <w:rPr>
          <w:rFonts w:ascii="GHEA Grapalat" w:hAnsi="GHEA Grapalat"/>
          <w:i w:val="0"/>
          <w:color w:val="FF0000"/>
          <w:sz w:val="24"/>
          <w:szCs w:val="24"/>
          <w:lang w:val="hy-AM"/>
        </w:rPr>
        <w:t>3</w:t>
      </w:r>
      <w:r w:rsidR="00237E49" w:rsidRPr="002A55B0">
        <w:rPr>
          <w:rFonts w:ascii="GHEA Grapalat" w:hAnsi="GHEA Grapalat"/>
          <w:i w:val="0"/>
          <w:color w:val="FF0000"/>
          <w:sz w:val="24"/>
          <w:szCs w:val="24"/>
        </w:rPr>
        <w:t xml:space="preserve">0 </w:t>
      </w:r>
      <w:r w:rsidRPr="002A55B0">
        <w:rPr>
          <w:rFonts w:ascii="GHEA Grapalat" w:hAnsi="GHEA Grapalat"/>
          <w:i w:val="0"/>
          <w:color w:val="FF0000"/>
          <w:sz w:val="24"/>
          <w:szCs w:val="24"/>
        </w:rPr>
        <w:t xml:space="preserve"> часов </w:t>
      </w:r>
      <w:r w:rsidR="00173A14" w:rsidRPr="002A55B0">
        <w:rPr>
          <w:rFonts w:ascii="GHEA Grapalat" w:hAnsi="GHEA Grapalat"/>
          <w:i w:val="0"/>
          <w:color w:val="FF0000"/>
          <w:sz w:val="24"/>
          <w:szCs w:val="24"/>
        </w:rPr>
        <w:t>"</w:t>
      </w:r>
      <w:r w:rsidR="00365CB3">
        <w:rPr>
          <w:rFonts w:ascii="GHEA Grapalat" w:hAnsi="GHEA Grapalat"/>
          <w:i w:val="0"/>
          <w:color w:val="FF0000"/>
          <w:sz w:val="24"/>
          <w:szCs w:val="24"/>
          <w:lang w:val="hy-AM"/>
        </w:rPr>
        <w:t>1</w:t>
      </w:r>
      <w:r w:rsidR="00DE761C" w:rsidRPr="00DE761C">
        <w:rPr>
          <w:rFonts w:ascii="GHEA Grapalat" w:hAnsi="GHEA Grapalat"/>
          <w:i w:val="0"/>
          <w:color w:val="FF0000"/>
          <w:sz w:val="24"/>
          <w:szCs w:val="24"/>
        </w:rPr>
        <w:t>0</w:t>
      </w:r>
      <w:r w:rsidR="00173A14" w:rsidRPr="002A55B0">
        <w:rPr>
          <w:rFonts w:ascii="GHEA Grapalat" w:hAnsi="GHEA Grapalat"/>
          <w:i w:val="0"/>
          <w:color w:val="FF0000"/>
          <w:sz w:val="24"/>
          <w:szCs w:val="24"/>
        </w:rPr>
        <w:t>" "</w:t>
      </w:r>
      <w:proofErr w:type="spellStart"/>
      <w:r w:rsidR="00DE761C" w:rsidRPr="004C709B">
        <w:rPr>
          <w:rFonts w:ascii="GHEA Grapalat" w:hAnsi="GHEA Grapalat"/>
          <w:i w:val="0"/>
          <w:color w:val="FF0000"/>
          <w:sz w:val="24"/>
          <w:szCs w:val="24"/>
        </w:rPr>
        <w:t>Июл</w:t>
      </w:r>
      <w:proofErr w:type="spellEnd"/>
      <w:r w:rsidR="00365CB3">
        <w:rPr>
          <w:rFonts w:ascii="GHEA Grapalat" w:hAnsi="GHEA Grapalat"/>
          <w:i w:val="0"/>
          <w:color w:val="FF0000"/>
          <w:sz w:val="24"/>
          <w:szCs w:val="24"/>
          <w:lang w:val="hy-AM"/>
        </w:rPr>
        <w:t>я</w:t>
      </w:r>
      <w:r w:rsidR="00173A14" w:rsidRPr="002A55B0">
        <w:rPr>
          <w:rFonts w:ascii="GHEA Grapalat" w:hAnsi="GHEA Grapalat"/>
          <w:i w:val="0"/>
          <w:color w:val="FF0000"/>
          <w:sz w:val="24"/>
          <w:szCs w:val="24"/>
        </w:rPr>
        <w:t>" "</w:t>
      </w:r>
      <w:r w:rsidR="00173A14">
        <w:rPr>
          <w:rFonts w:ascii="GHEA Grapalat" w:hAnsi="GHEA Grapalat"/>
          <w:i w:val="0"/>
          <w:color w:val="FF0000"/>
          <w:sz w:val="24"/>
          <w:szCs w:val="24"/>
        </w:rPr>
        <w:t>202</w:t>
      </w:r>
      <w:r w:rsidR="00DE761C" w:rsidRPr="004C709B">
        <w:rPr>
          <w:rFonts w:ascii="GHEA Grapalat" w:hAnsi="GHEA Grapalat"/>
          <w:i w:val="0"/>
          <w:color w:val="FF0000"/>
          <w:sz w:val="24"/>
          <w:szCs w:val="24"/>
        </w:rPr>
        <w:t>4</w:t>
      </w:r>
      <w:r w:rsidR="00173A14" w:rsidRPr="002A55B0">
        <w:rPr>
          <w:rFonts w:ascii="GHEA Grapalat" w:hAnsi="GHEA Grapalat"/>
          <w:i w:val="0"/>
          <w:color w:val="FF000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C0C6A" w:rsidRPr="002A55B0" w:rsidRDefault="006C0C6A" w:rsidP="00B46D58">
      <w:pPr>
        <w:pStyle w:val="a3"/>
        <w:widowControl w:val="0"/>
        <w:spacing w:after="160" w:line="240" w:lineRule="auto"/>
        <w:ind w:left="993" w:firstLine="0"/>
        <w:rPr>
          <w:rFonts w:ascii="GHEA Grapalat" w:hAnsi="GHEA Grapalat"/>
          <w:i w:val="0"/>
          <w:color w:val="FF0000"/>
          <w:sz w:val="16"/>
          <w:szCs w:val="16"/>
        </w:rPr>
      </w:pPr>
      <w:proofErr w:type="spellStart"/>
      <w:r w:rsidRPr="002A55B0">
        <w:rPr>
          <w:rFonts w:ascii="GHEA Grapalat" w:hAnsi="GHEA Grapalat"/>
          <w:i w:val="0"/>
          <w:color w:val="FF0000"/>
          <w:sz w:val="24"/>
          <w:szCs w:val="24"/>
        </w:rPr>
        <w:t>Анаит</w:t>
      </w:r>
      <w:proofErr w:type="spellEnd"/>
      <w:r w:rsidRPr="002A55B0">
        <w:rPr>
          <w:rFonts w:ascii="GHEA Grapalat" w:hAnsi="GHEA Grapalat"/>
          <w:i w:val="0"/>
          <w:color w:val="FF0000"/>
          <w:sz w:val="24"/>
          <w:szCs w:val="24"/>
        </w:rPr>
        <w:t xml:space="preserve"> Матевосян</w:t>
      </w:r>
      <w:r w:rsidRPr="002A55B0">
        <w:rPr>
          <w:rFonts w:ascii="GHEA Grapalat" w:hAnsi="GHEA Grapalat"/>
          <w:i w:val="0"/>
          <w:color w:val="FF0000"/>
          <w:sz w:val="16"/>
          <w:szCs w:val="16"/>
        </w:rPr>
        <w:t xml:space="preserve"> </w:t>
      </w:r>
    </w:p>
    <w:p w:rsidR="00754697" w:rsidRPr="002A55B0" w:rsidRDefault="00754697" w:rsidP="00B46D58">
      <w:pPr>
        <w:pStyle w:val="a3"/>
        <w:widowControl w:val="0"/>
        <w:spacing w:after="160" w:line="240" w:lineRule="auto"/>
        <w:ind w:left="1701" w:firstLine="0"/>
        <w:rPr>
          <w:rFonts w:ascii="GHEA Grapalat" w:hAnsi="GHEA Grapalat"/>
          <w:i w:val="0"/>
          <w:color w:val="FF000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6C0C6A" w:rsidRPr="002A55B0">
        <w:rPr>
          <w:rFonts w:ascii="GHEA Grapalat" w:hAnsi="GHEA Grapalat"/>
          <w:i w:val="0"/>
          <w:color w:val="FF0000"/>
          <w:sz w:val="24"/>
          <w:szCs w:val="24"/>
        </w:rPr>
        <w:t>+ 374 93 33 19 44</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C0C6A">
        <w:rPr>
          <w:rFonts w:ascii="Sylfaen" w:hAnsi="Sylfaen"/>
          <w:i w:val="0"/>
          <w:color w:val="FF0000"/>
          <w:u w:val="single"/>
          <w:lang w:val="af-ZA"/>
        </w:rPr>
        <w:t>a.matevosyan83@mail.ru</w:t>
      </w:r>
    </w:p>
    <w:p w:rsidR="00754697" w:rsidRPr="00EC12CB"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B444EE" w:rsidRPr="00B444EE">
        <w:rPr>
          <w:rFonts w:ascii="GHEA Mariam" w:hAnsi="GHEA Mariam"/>
          <w:b/>
          <w:color w:val="FF0000"/>
          <w:sz w:val="22"/>
          <w:szCs w:val="22"/>
          <w:u w:val="single"/>
          <w:lang w:val="af-ZA"/>
        </w:rPr>
        <w:t>«</w:t>
      </w:r>
      <w:proofErr w:type="spellStart"/>
      <w:r w:rsidR="00B444EE" w:rsidRPr="00B444EE">
        <w:rPr>
          <w:rFonts w:ascii="GHEA Mariam" w:hAnsi="GHEA Mariam"/>
          <w:b/>
          <w:color w:val="FF0000"/>
          <w:sz w:val="22"/>
          <w:szCs w:val="22"/>
          <w:u w:val="single"/>
        </w:rPr>
        <w:t>Ерасх</w:t>
      </w:r>
      <w:proofErr w:type="spellEnd"/>
      <w:r w:rsidR="00B444EE" w:rsidRPr="00B444EE">
        <w:rPr>
          <w:rFonts w:ascii="GHEA Mariam" w:hAnsi="GHEA Mariam"/>
          <w:b/>
          <w:color w:val="FF0000"/>
          <w:sz w:val="22"/>
          <w:szCs w:val="22"/>
          <w:u w:val="single"/>
          <w:lang w:val="af-ZA"/>
        </w:rPr>
        <w:t xml:space="preserve">ская средняя школа  Араратской области Республики Армения » </w:t>
      </w:r>
      <w:r w:rsidR="00B444EE" w:rsidRPr="00B444EE">
        <w:rPr>
          <w:rFonts w:ascii="GHEA Mariam" w:hAnsi="GHEA Mariam" w:cs="Arial"/>
          <w:b/>
          <w:color w:val="FF0000"/>
          <w:sz w:val="22"/>
          <w:szCs w:val="22"/>
          <w:u w:val="single"/>
          <w:lang w:val="af-ZA"/>
        </w:rPr>
        <w:t>ГНО</w:t>
      </w: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CE073F">
        <w:rPr>
          <w:rFonts w:ascii="GHEA Grapalat" w:hAnsi="GHEA Grapalat"/>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3F2F2F">
        <w:rPr>
          <w:rFonts w:ascii="Sylfaen" w:hAnsi="Sylfaen" w:cs="Sylfaen"/>
          <w:color w:val="FF0000"/>
          <w:sz w:val="22"/>
          <w:szCs w:val="22"/>
        </w:rPr>
        <w:t>ԵՄԴ</w:t>
      </w:r>
      <w:r w:rsidR="003F2F2F">
        <w:rPr>
          <w:rFonts w:ascii="Sylfaen" w:hAnsi="Sylfaen" w:cs="Sylfaen"/>
          <w:color w:val="FF0000"/>
          <w:sz w:val="22"/>
          <w:szCs w:val="22"/>
          <w:lang w:val="de-DE"/>
        </w:rPr>
        <w:t>-</w:t>
      </w:r>
      <w:r w:rsidR="003F2F2F">
        <w:rPr>
          <w:rFonts w:ascii="Sylfaen" w:hAnsi="Sylfaen" w:cs="Sylfaen"/>
          <w:color w:val="FF0000"/>
          <w:sz w:val="22"/>
          <w:szCs w:val="22"/>
        </w:rPr>
        <w:t>ԳՀԱՊՁԲ</w:t>
      </w:r>
      <w:r w:rsidR="003F2F2F">
        <w:rPr>
          <w:rFonts w:ascii="Sylfaen" w:hAnsi="Sylfaen" w:cs="Sylfaen"/>
          <w:color w:val="FF0000"/>
          <w:sz w:val="22"/>
          <w:szCs w:val="22"/>
          <w:lang w:val="de-DE"/>
        </w:rPr>
        <w:t>-2</w:t>
      </w:r>
      <w:r w:rsidR="003F2F2F">
        <w:rPr>
          <w:rFonts w:ascii="Sylfaen" w:hAnsi="Sylfaen" w:cs="Sylfaen"/>
          <w:i/>
          <w:color w:val="FF0000"/>
          <w:sz w:val="22"/>
          <w:szCs w:val="22"/>
          <w:lang w:val="hy-AM"/>
        </w:rPr>
        <w:t>4</w:t>
      </w:r>
      <w:r w:rsidR="003F2F2F">
        <w:rPr>
          <w:rFonts w:ascii="Sylfaen" w:hAnsi="Sylfaen" w:cs="Sylfaen"/>
          <w:color w:val="FF0000"/>
          <w:sz w:val="22"/>
          <w:szCs w:val="22"/>
          <w:lang w:val="de-DE"/>
        </w:rPr>
        <w:t>/</w:t>
      </w:r>
      <w:r w:rsidR="004C709B">
        <w:rPr>
          <w:rFonts w:ascii="Sylfaen" w:hAnsi="Sylfaen" w:cs="Sylfaen"/>
          <w:color w:val="FF0000"/>
          <w:sz w:val="22"/>
          <w:szCs w:val="22"/>
          <w:lang w:val="de-DE"/>
        </w:rPr>
        <w:t>2</w:t>
      </w:r>
      <w:r w:rsidR="00397D05">
        <w:rPr>
          <w:rFonts w:ascii="Sylfaen" w:hAnsi="Sylfaen"/>
          <w:i/>
          <w:lang w:val="af-ZA"/>
        </w:rPr>
        <w:t xml:space="preserve"> </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_______ от _____________ 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Default="00B444EE" w:rsidP="00B46D58">
      <w:pPr>
        <w:pStyle w:val="aa"/>
        <w:widowControl w:val="0"/>
        <w:spacing w:after="160"/>
        <w:ind w:right="-7" w:firstLine="567"/>
        <w:jc w:val="center"/>
        <w:rPr>
          <w:rFonts w:ascii="GHEA Mariam" w:hAnsi="GHEA Mariam" w:cs="Arial"/>
          <w:b/>
          <w:color w:val="FF0000"/>
          <w:sz w:val="22"/>
          <w:szCs w:val="22"/>
        </w:rPr>
      </w:pPr>
      <w:r w:rsidRPr="00F35AD1">
        <w:rPr>
          <w:rFonts w:ascii="GHEA Mariam" w:hAnsi="GHEA Mariam"/>
          <w:b/>
          <w:color w:val="FF0000"/>
          <w:sz w:val="22"/>
          <w:szCs w:val="22"/>
          <w:lang w:val="af-ZA"/>
        </w:rPr>
        <w:t>«</w:t>
      </w:r>
      <w:proofErr w:type="spellStart"/>
      <w:r w:rsidRPr="00F35AD1">
        <w:rPr>
          <w:rFonts w:ascii="GHEA Mariam" w:hAnsi="GHEA Mariam"/>
          <w:b/>
          <w:color w:val="FF0000"/>
          <w:sz w:val="22"/>
          <w:szCs w:val="22"/>
        </w:rPr>
        <w:t>Ерасх</w:t>
      </w:r>
      <w:proofErr w:type="spellEnd"/>
      <w:r w:rsidRPr="00F35AD1">
        <w:rPr>
          <w:rFonts w:ascii="GHEA Mariam" w:hAnsi="GHEA Mariam"/>
          <w:b/>
          <w:color w:val="FF0000"/>
          <w:sz w:val="22"/>
          <w:szCs w:val="22"/>
          <w:lang w:val="af-ZA"/>
        </w:rPr>
        <w:t xml:space="preserve">ская средняя школа  Араратской области Республики Армения » </w:t>
      </w:r>
      <w:r w:rsidRPr="00F35AD1">
        <w:rPr>
          <w:rFonts w:ascii="GHEA Mariam" w:hAnsi="GHEA Mariam" w:cs="Arial"/>
          <w:b/>
          <w:color w:val="FF0000"/>
          <w:sz w:val="22"/>
          <w:szCs w:val="22"/>
          <w:lang w:val="af-ZA"/>
        </w:rPr>
        <w:t>ГНО</w:t>
      </w:r>
    </w:p>
    <w:p w:rsidR="00B444EE" w:rsidRPr="00B444EE" w:rsidRDefault="00B444EE"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E0D95" w:rsidRPr="009044F1" w:rsidRDefault="002B32D6" w:rsidP="00095E26">
      <w:pPr>
        <w:pStyle w:val="aa"/>
        <w:widowControl w:val="0"/>
        <w:spacing w:after="160"/>
        <w:ind w:right="-7"/>
        <w:jc w:val="center"/>
        <w:rPr>
          <w:rFonts w:ascii="GHEA Grapalat" w:hAnsi="GHEA Grapalat"/>
        </w:rPr>
      </w:pPr>
      <w:r w:rsidRPr="009044F1">
        <w:rPr>
          <w:rFonts w:ascii="GHEA Grapalat" w:hAnsi="GHEA Grapalat"/>
        </w:rPr>
        <w:t xml:space="preserve">НА </w:t>
      </w:r>
      <w:r w:rsidR="002A55B0">
        <w:rPr>
          <w:rFonts w:ascii="GHEA Grapalat" w:hAnsi="GHEA Grapalat"/>
        </w:rPr>
        <w:t>ЗАПРОС КОТИРОВОК</w:t>
      </w:r>
      <w:r w:rsidRPr="009044F1">
        <w:rPr>
          <w:rFonts w:ascii="GHEA Grapalat" w:hAnsi="GHEA Grapalat"/>
        </w:rPr>
        <w:t xml:space="preserve">, ОБЪЯВЛЕННЫЙ С ЦЕЛЬЮ ПРИОБРЕТЕНИЯ </w:t>
      </w:r>
      <w:r w:rsidR="006C0C6A" w:rsidRPr="00DB4389">
        <w:rPr>
          <w:rFonts w:ascii="GHEA Grapalat" w:hAnsi="GHEA Grapalat"/>
          <w:i/>
          <w:color w:val="FF0000"/>
          <w:u w:val="single"/>
        </w:rPr>
        <w:t>пищевых продуктов</w:t>
      </w:r>
      <w:r w:rsidR="006C0C6A" w:rsidRPr="009044F1">
        <w:rPr>
          <w:rFonts w:ascii="GHEA Grapalat" w:hAnsi="GHEA Grapalat"/>
        </w:rPr>
        <w:t xml:space="preserve"> </w:t>
      </w:r>
      <w:r w:rsidRPr="009044F1">
        <w:rPr>
          <w:rFonts w:ascii="GHEA Grapalat" w:hAnsi="GHEA Grapalat"/>
        </w:rPr>
        <w:t xml:space="preserve"> ДЛЯ НУЖД </w:t>
      </w:r>
      <w:r w:rsidR="00B444EE" w:rsidRPr="00F35AD1">
        <w:rPr>
          <w:rFonts w:ascii="GHEA Mariam" w:hAnsi="GHEA Mariam"/>
          <w:b/>
          <w:color w:val="FF0000"/>
          <w:sz w:val="22"/>
          <w:szCs w:val="22"/>
          <w:lang w:val="af-ZA"/>
        </w:rPr>
        <w:t>«</w:t>
      </w:r>
      <w:proofErr w:type="spellStart"/>
      <w:r w:rsidR="00B444EE" w:rsidRPr="00F35AD1">
        <w:rPr>
          <w:rFonts w:ascii="GHEA Mariam" w:hAnsi="GHEA Mariam"/>
          <w:b/>
          <w:color w:val="FF0000"/>
          <w:sz w:val="22"/>
          <w:szCs w:val="22"/>
        </w:rPr>
        <w:t>Ерасх</w:t>
      </w:r>
      <w:proofErr w:type="spellEnd"/>
      <w:r w:rsidR="00B444EE" w:rsidRPr="00F35AD1">
        <w:rPr>
          <w:rFonts w:ascii="GHEA Mariam" w:hAnsi="GHEA Mariam"/>
          <w:b/>
          <w:color w:val="FF0000"/>
          <w:sz w:val="22"/>
          <w:szCs w:val="22"/>
          <w:lang w:val="af-ZA"/>
        </w:rPr>
        <w:t xml:space="preserve">ская средняя школа  Араратской области Республики Армения » </w:t>
      </w:r>
      <w:r w:rsidR="00B444EE" w:rsidRPr="00F35AD1">
        <w:rPr>
          <w:rFonts w:ascii="GHEA Mariam" w:hAnsi="GHEA Mariam" w:cs="Arial"/>
          <w:b/>
          <w:color w:val="FF0000"/>
          <w:sz w:val="22"/>
          <w:szCs w:val="22"/>
          <w:lang w:val="af-ZA"/>
        </w:rPr>
        <w:t>ГНО</w:t>
      </w: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C0C6A" w:rsidRDefault="006C0C6A" w:rsidP="006C0C6A">
      <w:pPr>
        <w:widowControl w:val="0"/>
        <w:jc w:val="center"/>
        <w:rPr>
          <w:rFonts w:ascii="GHEA Grapalat" w:hAnsi="GHEA Grapalat"/>
          <w:sz w:val="20"/>
          <w:szCs w:val="20"/>
        </w:rPr>
      </w:pPr>
      <w:r w:rsidRPr="00044C1D">
        <w:rPr>
          <w:rFonts w:ascii="GHEA Grapalat" w:hAnsi="GHEA Grapalat"/>
          <w:i/>
          <w:color w:val="FF0000"/>
          <w:u w:val="single"/>
        </w:rPr>
        <w:t>пищевые продукты</w:t>
      </w:r>
      <w:r>
        <w:rPr>
          <w:rFonts w:ascii="GHEA Grapalat" w:hAnsi="GHEA Grapalat"/>
          <w:i/>
          <w:u w:val="single"/>
        </w:rPr>
        <w:t xml:space="preserve"> </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B444EE" w:rsidRPr="00F35AD1">
        <w:rPr>
          <w:rFonts w:ascii="GHEA Mariam" w:hAnsi="GHEA Mariam"/>
          <w:b/>
          <w:color w:val="FF0000"/>
          <w:sz w:val="22"/>
          <w:szCs w:val="22"/>
          <w:lang w:val="af-ZA"/>
        </w:rPr>
        <w:t>«</w:t>
      </w:r>
      <w:proofErr w:type="spellStart"/>
      <w:r w:rsidR="00B444EE" w:rsidRPr="00F35AD1">
        <w:rPr>
          <w:rFonts w:ascii="GHEA Mariam" w:hAnsi="GHEA Mariam"/>
          <w:b/>
          <w:color w:val="FF0000"/>
          <w:sz w:val="22"/>
          <w:szCs w:val="22"/>
        </w:rPr>
        <w:t>Ерасх</w:t>
      </w:r>
      <w:proofErr w:type="spellEnd"/>
      <w:r w:rsidR="00B444EE" w:rsidRPr="00F35AD1">
        <w:rPr>
          <w:rFonts w:ascii="GHEA Mariam" w:hAnsi="GHEA Mariam"/>
          <w:b/>
          <w:color w:val="FF0000"/>
          <w:sz w:val="22"/>
          <w:szCs w:val="22"/>
          <w:lang w:val="af-ZA"/>
        </w:rPr>
        <w:t xml:space="preserve">ская средняя школа  Араратской области Республики Армения » </w:t>
      </w:r>
      <w:r w:rsidR="00B444EE" w:rsidRPr="00F35AD1">
        <w:rPr>
          <w:rFonts w:ascii="GHEA Mariam" w:hAnsi="GHEA Mariam" w:cs="Arial"/>
          <w:b/>
          <w:color w:val="FF0000"/>
          <w:sz w:val="22"/>
          <w:szCs w:val="22"/>
          <w:lang w:val="af-ZA"/>
        </w:rPr>
        <w:t>ГНО</w:t>
      </w:r>
    </w:p>
    <w:p w:rsidR="00615B35" w:rsidRPr="00EC400D" w:rsidRDefault="00615B35" w:rsidP="006C0C6A">
      <w:pPr>
        <w:widowControl w:val="0"/>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C0706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0706A">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C0706A">
        <w:rPr>
          <w:rFonts w:ascii="GHEA Grapalat" w:hAnsi="GHEA Grapalat"/>
          <w:spacing w:val="-6"/>
        </w:rPr>
        <w:t>запрос котировке</w:t>
      </w:r>
      <w:r w:rsidR="00096865" w:rsidRPr="006D2DF7">
        <w:rPr>
          <w:rFonts w:ascii="GHEA Grapalat" w:hAnsi="GHEA Grapalat"/>
          <w:spacing w:val="-6"/>
        </w:rPr>
        <w:t xml:space="preserve">, </w:t>
      </w:r>
      <w:proofErr w:type="gramStart"/>
      <w:r w:rsidR="00096865" w:rsidRPr="006D2DF7">
        <w:rPr>
          <w:rFonts w:ascii="GHEA Grapalat" w:hAnsi="GHEA Grapalat"/>
          <w:spacing w:val="-6"/>
        </w:rPr>
        <w:t>проводимом</w:t>
      </w:r>
      <w:proofErr w:type="gramEnd"/>
      <w:r w:rsidR="00096865" w:rsidRPr="006D2DF7">
        <w:rPr>
          <w:rFonts w:ascii="GHEA Grapalat" w:hAnsi="GHEA Grapalat"/>
          <w:spacing w:val="-6"/>
        </w:rPr>
        <w:t xml:space="preserve"> под кодом </w:t>
      </w:r>
      <w:r w:rsidR="003F2F2F">
        <w:rPr>
          <w:rFonts w:ascii="Sylfaen" w:hAnsi="Sylfaen" w:cs="Sylfaen"/>
          <w:color w:val="FF0000"/>
          <w:sz w:val="22"/>
          <w:szCs w:val="22"/>
        </w:rPr>
        <w:t>ԵՄԴ</w:t>
      </w:r>
      <w:r w:rsidR="003F2F2F">
        <w:rPr>
          <w:rFonts w:ascii="Sylfaen" w:hAnsi="Sylfaen" w:cs="Sylfaen"/>
          <w:color w:val="FF0000"/>
          <w:sz w:val="22"/>
          <w:szCs w:val="22"/>
          <w:lang w:val="de-DE"/>
        </w:rPr>
        <w:t>-</w:t>
      </w:r>
      <w:r w:rsidR="003F2F2F">
        <w:rPr>
          <w:rFonts w:ascii="Sylfaen" w:hAnsi="Sylfaen" w:cs="Sylfaen"/>
          <w:color w:val="FF0000"/>
          <w:sz w:val="22"/>
          <w:szCs w:val="22"/>
        </w:rPr>
        <w:t>ԳՀԱՊՁԲ</w:t>
      </w:r>
      <w:r w:rsidR="003F2F2F">
        <w:rPr>
          <w:rFonts w:ascii="Sylfaen" w:hAnsi="Sylfaen" w:cs="Sylfaen"/>
          <w:color w:val="FF0000"/>
          <w:sz w:val="22"/>
          <w:szCs w:val="22"/>
          <w:lang w:val="de-DE"/>
        </w:rPr>
        <w:t>-2</w:t>
      </w:r>
      <w:r w:rsidR="003F2F2F">
        <w:rPr>
          <w:rFonts w:ascii="Sylfaen" w:hAnsi="Sylfaen" w:cs="Sylfaen"/>
          <w:i/>
          <w:color w:val="FF0000"/>
          <w:sz w:val="22"/>
          <w:szCs w:val="22"/>
          <w:lang w:val="hy-AM"/>
        </w:rPr>
        <w:t>4</w:t>
      </w:r>
      <w:r w:rsidR="003F2F2F">
        <w:rPr>
          <w:rFonts w:ascii="Sylfaen" w:hAnsi="Sylfaen" w:cs="Sylfaen"/>
          <w:color w:val="FF0000"/>
          <w:sz w:val="22"/>
          <w:szCs w:val="22"/>
          <w:lang w:val="de-DE"/>
        </w:rPr>
        <w:t>/</w:t>
      </w:r>
      <w:r w:rsidR="004C709B">
        <w:rPr>
          <w:rFonts w:ascii="Sylfaen" w:hAnsi="Sylfaen" w:cs="Sylfaen"/>
          <w:color w:val="FF0000"/>
          <w:sz w:val="22"/>
          <w:szCs w:val="22"/>
          <w:lang w:val="de-DE"/>
        </w:rPr>
        <w:t>2</w:t>
      </w:r>
      <w:r w:rsidR="00397D05">
        <w:rPr>
          <w:rFonts w:ascii="Sylfaen" w:hAnsi="Sylfaen" w:cs="Sylfaen"/>
          <w:sz w:val="22"/>
          <w:szCs w:val="22"/>
          <w:lang w:val="af-ZA"/>
        </w:rPr>
        <w:t xml:space="preserve"> </w:t>
      </w:r>
      <w:r w:rsidR="00397D05">
        <w:rPr>
          <w:rFonts w:ascii="Sylfaen" w:hAnsi="Sylfaen"/>
          <w:i/>
          <w:lang w:val="af-ZA"/>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02EC8" w:rsidRDefault="00A81DD5" w:rsidP="00B46D58">
      <w:pPr>
        <w:pStyle w:val="23"/>
        <w:widowControl w:val="0"/>
        <w:spacing w:after="160" w:line="240" w:lineRule="auto"/>
        <w:ind w:firstLine="567"/>
        <w:rPr>
          <w:rFonts w:ascii="GHEA Grapalat" w:hAnsi="GHEA Grapalat"/>
          <w:color w:val="FF0000"/>
          <w:sz w:val="24"/>
          <w:szCs w:val="24"/>
        </w:rPr>
      </w:pPr>
      <w:r w:rsidRPr="009044F1">
        <w:rPr>
          <w:rFonts w:ascii="GHEA Grapalat" w:hAnsi="GHEA Grapalat"/>
          <w:sz w:val="24"/>
          <w:szCs w:val="24"/>
        </w:rPr>
        <w:t xml:space="preserve">Адрес электронной почты секретаря оценочной комиссии </w:t>
      </w:r>
      <w:r w:rsidR="0002475E" w:rsidRPr="00D02EC8">
        <w:rPr>
          <w:rFonts w:ascii="GHEA Grapalat" w:hAnsi="GHEA Grapalat"/>
          <w:color w:val="FF0000"/>
          <w:sz w:val="24"/>
          <w:szCs w:val="24"/>
        </w:rPr>
        <w:t>a.matevosyan83@mail.ru</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2475E">
        <w:rPr>
          <w:rFonts w:ascii="GHEA Grapalat" w:hAnsi="GHEA Grapalat"/>
          <w:i w:val="0"/>
          <w:sz w:val="24"/>
          <w:szCs w:val="24"/>
        </w:rPr>
        <w:t>пищевые продукты</w:t>
      </w:r>
      <w:r w:rsidRPr="009044F1">
        <w:rPr>
          <w:rFonts w:ascii="GHEA Grapalat" w:hAnsi="GHEA Grapalat"/>
          <w:i w:val="0"/>
          <w:sz w:val="24"/>
          <w:szCs w:val="24"/>
        </w:rPr>
        <w:t xml:space="preserve"> (далее — также товар) для нужд </w:t>
      </w:r>
      <w:r w:rsidR="00B444EE" w:rsidRPr="00F35AD1">
        <w:rPr>
          <w:rFonts w:ascii="GHEA Mariam" w:hAnsi="GHEA Mariam"/>
          <w:b/>
          <w:color w:val="FF0000"/>
          <w:sz w:val="22"/>
          <w:szCs w:val="22"/>
          <w:lang w:val="af-ZA"/>
        </w:rPr>
        <w:t>«</w:t>
      </w:r>
      <w:proofErr w:type="spellStart"/>
      <w:r w:rsidR="00B444EE" w:rsidRPr="00F35AD1">
        <w:rPr>
          <w:rFonts w:ascii="GHEA Mariam" w:hAnsi="GHEA Mariam"/>
          <w:b/>
          <w:color w:val="FF0000"/>
          <w:sz w:val="22"/>
          <w:szCs w:val="22"/>
        </w:rPr>
        <w:t>Ерасх</w:t>
      </w:r>
      <w:proofErr w:type="spellEnd"/>
      <w:r w:rsidR="00B444EE" w:rsidRPr="00F35AD1">
        <w:rPr>
          <w:rFonts w:ascii="GHEA Mariam" w:hAnsi="GHEA Mariam"/>
          <w:b/>
          <w:color w:val="FF0000"/>
          <w:sz w:val="22"/>
          <w:szCs w:val="22"/>
          <w:lang w:val="af-ZA"/>
        </w:rPr>
        <w:t xml:space="preserve">ская средняя школа  Араратской области Республики Армения » </w:t>
      </w:r>
      <w:r w:rsidR="00B444EE" w:rsidRPr="00F35AD1">
        <w:rPr>
          <w:rFonts w:ascii="GHEA Mariam" w:hAnsi="GHEA Mariam" w:cs="Arial"/>
          <w:b/>
          <w:color w:val="FF0000"/>
          <w:sz w:val="22"/>
          <w:szCs w:val="22"/>
          <w:lang w:val="af-ZA"/>
        </w:rPr>
        <w:t>ГНО</w:t>
      </w:r>
      <w:r w:rsidRPr="009044F1">
        <w:rPr>
          <w:rFonts w:ascii="GHEA Grapalat" w:hAnsi="GHEA Grapalat"/>
          <w:i w:val="0"/>
          <w:sz w:val="24"/>
          <w:szCs w:val="24"/>
        </w:rPr>
        <w:t xml:space="preserve">, которые сгруппированы в лоты </w:t>
      </w:r>
      <w:r w:rsidR="002E0A00" w:rsidRPr="002E0A00">
        <w:rPr>
          <w:rFonts w:ascii="GHEA Grapalat" w:hAnsi="GHEA Grapalat"/>
          <w:i w:val="0"/>
          <w:color w:val="FF0000"/>
          <w:sz w:val="24"/>
          <w:szCs w:val="24"/>
        </w:rPr>
        <w:t>1</w:t>
      </w:r>
      <w:r w:rsidR="003F2F2F">
        <w:rPr>
          <w:rFonts w:ascii="GHEA Grapalat" w:hAnsi="GHEA Grapalat"/>
          <w:i w:val="0"/>
          <w:color w:val="FF0000"/>
          <w:sz w:val="24"/>
          <w:szCs w:val="24"/>
        </w:rPr>
        <w:t>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5F6A0C" w:rsidRPr="009044F1" w:rsidTr="00D8514A">
        <w:trPr>
          <w:jc w:val="center"/>
        </w:trPr>
        <w:tc>
          <w:tcPr>
            <w:tcW w:w="1530" w:type="dxa"/>
            <w:vAlign w:val="center"/>
          </w:tcPr>
          <w:p w:rsidR="005F6A0C" w:rsidRPr="009044F1" w:rsidRDefault="005F6A0C"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180</w:t>
            </w:r>
          </w:p>
        </w:tc>
        <w:tc>
          <w:tcPr>
            <w:tcW w:w="6458" w:type="dxa"/>
            <w:vAlign w:val="center"/>
          </w:tcPr>
          <w:p w:rsidR="005F6A0C" w:rsidRPr="00E822F3" w:rsidRDefault="005F6A0C" w:rsidP="00E3268B">
            <w:pPr>
              <w:rPr>
                <w:rFonts w:ascii="Sylfaen" w:hAnsi="Sylfaen" w:cs="Sylfaen"/>
                <w:sz w:val="18"/>
                <w:szCs w:val="18"/>
              </w:rPr>
            </w:pPr>
            <w:r w:rsidRPr="00E822F3">
              <w:rPr>
                <w:rFonts w:ascii="Sylfaen" w:hAnsi="Sylfaen" w:cs="Sylfaen"/>
                <w:sz w:val="18"/>
                <w:szCs w:val="18"/>
              </w:rPr>
              <w:t>Соль</w:t>
            </w:r>
          </w:p>
        </w:tc>
      </w:tr>
      <w:tr w:rsidR="005F6A0C" w:rsidRPr="009044F1" w:rsidTr="003A5526">
        <w:trPr>
          <w:jc w:val="center"/>
        </w:trPr>
        <w:tc>
          <w:tcPr>
            <w:tcW w:w="1530" w:type="dxa"/>
            <w:vAlign w:val="center"/>
          </w:tcPr>
          <w:p w:rsidR="005F6A0C" w:rsidRPr="009044F1" w:rsidRDefault="005F6A0C"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1100</w:t>
            </w:r>
          </w:p>
        </w:tc>
        <w:tc>
          <w:tcPr>
            <w:tcW w:w="6458" w:type="dxa"/>
            <w:vAlign w:val="center"/>
          </w:tcPr>
          <w:p w:rsidR="005F6A0C" w:rsidRPr="00E822F3" w:rsidRDefault="005F6A0C" w:rsidP="00E3268B">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r>
      <w:tr w:rsidR="005F6A0C" w:rsidRPr="009044F1" w:rsidTr="003A5526">
        <w:trPr>
          <w:jc w:val="center"/>
        </w:trPr>
        <w:tc>
          <w:tcPr>
            <w:tcW w:w="1530" w:type="dxa"/>
            <w:vAlign w:val="center"/>
          </w:tcPr>
          <w:p w:rsidR="005F6A0C" w:rsidRPr="009044F1" w:rsidRDefault="005F6A0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700</w:t>
            </w:r>
          </w:p>
        </w:tc>
        <w:tc>
          <w:tcPr>
            <w:tcW w:w="6458" w:type="dxa"/>
            <w:vAlign w:val="center"/>
          </w:tcPr>
          <w:p w:rsidR="005F6A0C" w:rsidRPr="00E822F3" w:rsidRDefault="005F6A0C" w:rsidP="00E3268B">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r>
      <w:tr w:rsidR="005F6A0C" w:rsidRPr="009044F1" w:rsidTr="003A5526">
        <w:trPr>
          <w:jc w:val="center"/>
        </w:trPr>
        <w:tc>
          <w:tcPr>
            <w:tcW w:w="1530" w:type="dxa"/>
            <w:vAlign w:val="center"/>
          </w:tcPr>
          <w:p w:rsidR="005F6A0C" w:rsidRPr="009044F1" w:rsidRDefault="005F6A0C"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350</w:t>
            </w:r>
          </w:p>
        </w:tc>
        <w:tc>
          <w:tcPr>
            <w:tcW w:w="6458" w:type="dxa"/>
            <w:vAlign w:val="center"/>
          </w:tcPr>
          <w:p w:rsidR="005F6A0C" w:rsidRPr="00E822F3" w:rsidRDefault="005F6A0C" w:rsidP="00E3268B">
            <w:pPr>
              <w:rPr>
                <w:rFonts w:ascii="Sylfaen" w:hAnsi="Sylfaen" w:cs="Calibri"/>
                <w:sz w:val="18"/>
                <w:szCs w:val="18"/>
              </w:rPr>
            </w:pPr>
            <w:r w:rsidRPr="00E822F3">
              <w:rPr>
                <w:rFonts w:ascii="Sylfaen" w:hAnsi="Sylfaen" w:cs="Calibri"/>
                <w:sz w:val="18"/>
                <w:szCs w:val="18"/>
              </w:rPr>
              <w:t>Морковь</w:t>
            </w:r>
          </w:p>
        </w:tc>
      </w:tr>
      <w:tr w:rsidR="005F6A0C" w:rsidRPr="009044F1" w:rsidTr="003B105D">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270</w:t>
            </w:r>
          </w:p>
        </w:tc>
        <w:tc>
          <w:tcPr>
            <w:tcW w:w="6458" w:type="dxa"/>
          </w:tcPr>
          <w:p w:rsidR="005F6A0C" w:rsidRPr="00E822F3" w:rsidRDefault="005F6A0C" w:rsidP="003F2F2F">
            <w:pPr>
              <w:widowControl w:val="0"/>
              <w:rPr>
                <w:rFonts w:ascii="Sylfaen" w:hAnsi="Sylfaen"/>
                <w:sz w:val="18"/>
                <w:szCs w:val="18"/>
              </w:rPr>
            </w:pPr>
            <w:r w:rsidRPr="00E822F3">
              <w:rPr>
                <w:rFonts w:ascii="Sylfaen" w:hAnsi="Sylfaen"/>
                <w:sz w:val="18"/>
                <w:szCs w:val="18"/>
              </w:rPr>
              <w:t>Яблоко</w:t>
            </w:r>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300</w:t>
            </w:r>
          </w:p>
        </w:tc>
        <w:tc>
          <w:tcPr>
            <w:tcW w:w="6458" w:type="dxa"/>
            <w:vAlign w:val="center"/>
          </w:tcPr>
          <w:p w:rsidR="005F6A0C" w:rsidRPr="00E822F3" w:rsidRDefault="005F6A0C" w:rsidP="003F2F2F">
            <w:pPr>
              <w:rPr>
                <w:rFonts w:ascii="Sylfaen" w:hAnsi="Sylfaen"/>
                <w:sz w:val="18"/>
                <w:szCs w:val="18"/>
              </w:rPr>
            </w:pPr>
            <w:r w:rsidRPr="00E822F3">
              <w:rPr>
                <w:rFonts w:ascii="Sylfaen" w:hAnsi="Sylfaen"/>
                <w:sz w:val="18"/>
                <w:szCs w:val="18"/>
              </w:rPr>
              <w:t>Капуста</w:t>
            </w:r>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300</w:t>
            </w:r>
          </w:p>
        </w:tc>
        <w:tc>
          <w:tcPr>
            <w:tcW w:w="6458" w:type="dxa"/>
          </w:tcPr>
          <w:p w:rsidR="005F6A0C" w:rsidRPr="00E822F3" w:rsidRDefault="005F6A0C" w:rsidP="003F2F2F">
            <w:pPr>
              <w:widowControl w:val="0"/>
              <w:rPr>
                <w:rFonts w:ascii="Sylfaen" w:hAnsi="Sylfaen"/>
                <w:sz w:val="18"/>
                <w:szCs w:val="18"/>
              </w:rPr>
            </w:pPr>
            <w:r w:rsidRPr="00E822F3">
              <w:rPr>
                <w:rFonts w:ascii="Sylfaen" w:hAnsi="Sylfaen"/>
                <w:sz w:val="18"/>
                <w:szCs w:val="18"/>
              </w:rPr>
              <w:t>Красная свекла</w:t>
            </w:r>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200</w:t>
            </w:r>
          </w:p>
        </w:tc>
        <w:tc>
          <w:tcPr>
            <w:tcW w:w="6458" w:type="dxa"/>
            <w:vAlign w:val="bottom"/>
          </w:tcPr>
          <w:p w:rsidR="005F6A0C" w:rsidRPr="00E822F3" w:rsidRDefault="005F6A0C" w:rsidP="003F2F2F">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2200</w:t>
            </w:r>
          </w:p>
        </w:tc>
        <w:tc>
          <w:tcPr>
            <w:tcW w:w="6458" w:type="dxa"/>
            <w:vAlign w:val="center"/>
          </w:tcPr>
          <w:p w:rsidR="005F6A0C" w:rsidRPr="00E822F3" w:rsidRDefault="005F6A0C" w:rsidP="003F2F2F">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r>
      <w:tr w:rsidR="005F6A0C" w:rsidRPr="009044F1" w:rsidTr="003B105D">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400</w:t>
            </w:r>
          </w:p>
        </w:tc>
        <w:tc>
          <w:tcPr>
            <w:tcW w:w="6458" w:type="dxa"/>
            <w:vAlign w:val="center"/>
          </w:tcPr>
          <w:p w:rsidR="005F6A0C" w:rsidRPr="00E822F3" w:rsidRDefault="005F6A0C" w:rsidP="003F2F2F">
            <w:pPr>
              <w:rPr>
                <w:rFonts w:ascii="Sylfaen" w:hAnsi="Sylfaen" w:cs="Calibri"/>
                <w:sz w:val="18"/>
                <w:szCs w:val="18"/>
              </w:rPr>
            </w:pPr>
            <w:r w:rsidRPr="00E822F3">
              <w:rPr>
                <w:rFonts w:ascii="Sylfaen" w:hAnsi="Sylfaen" w:cs="Calibri"/>
                <w:sz w:val="18"/>
                <w:szCs w:val="18"/>
              </w:rPr>
              <w:t>хлеб</w:t>
            </w:r>
          </w:p>
        </w:tc>
      </w:tr>
      <w:tr w:rsidR="005F6A0C" w:rsidRPr="009044F1" w:rsidTr="003A5526">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500</w:t>
            </w:r>
          </w:p>
        </w:tc>
        <w:tc>
          <w:tcPr>
            <w:tcW w:w="6458" w:type="dxa"/>
            <w:vAlign w:val="center"/>
          </w:tcPr>
          <w:p w:rsidR="005F6A0C" w:rsidRPr="00E60100" w:rsidRDefault="005F6A0C" w:rsidP="003F2F2F">
            <w:pPr>
              <w:rPr>
                <w:rFonts w:ascii="Calibri" w:hAnsi="Calibri" w:cs="Calibri"/>
                <w:sz w:val="18"/>
                <w:szCs w:val="18"/>
              </w:rPr>
            </w:pPr>
            <w:r w:rsidRPr="00E60100">
              <w:rPr>
                <w:rFonts w:ascii="Calibri" w:hAnsi="Calibri" w:cs="Calibri"/>
                <w:sz w:val="18"/>
                <w:szCs w:val="18"/>
              </w:rPr>
              <w:t>гречка</w:t>
            </w:r>
          </w:p>
        </w:tc>
      </w:tr>
      <w:tr w:rsidR="005F6A0C" w:rsidRPr="009044F1" w:rsidTr="003A5526">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70</w:t>
            </w:r>
          </w:p>
        </w:tc>
        <w:tc>
          <w:tcPr>
            <w:tcW w:w="6458" w:type="dxa"/>
            <w:vAlign w:val="center"/>
          </w:tcPr>
          <w:p w:rsidR="005F6A0C" w:rsidRPr="00D77F8E" w:rsidRDefault="005F6A0C" w:rsidP="003F2F2F">
            <w:pPr>
              <w:rPr>
                <w:rFonts w:ascii="Calibri" w:hAnsi="Calibri" w:cs="Calibri"/>
                <w:sz w:val="18"/>
                <w:szCs w:val="18"/>
              </w:rPr>
            </w:pPr>
            <w:r>
              <w:rPr>
                <w:rFonts w:ascii="Calibri" w:hAnsi="Calibri" w:cs="Calibri"/>
                <w:sz w:val="18"/>
                <w:szCs w:val="18"/>
              </w:rPr>
              <w:t>яйцо</w:t>
            </w:r>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370</w:t>
            </w:r>
          </w:p>
        </w:tc>
        <w:tc>
          <w:tcPr>
            <w:tcW w:w="6458" w:type="dxa"/>
          </w:tcPr>
          <w:p w:rsidR="005F6A0C" w:rsidRPr="00B138F3" w:rsidRDefault="005F6A0C" w:rsidP="003F2F2F">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r>
      <w:tr w:rsidR="005F6A0C" w:rsidRPr="009044F1" w:rsidTr="003B105D">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400</w:t>
            </w:r>
          </w:p>
        </w:tc>
        <w:tc>
          <w:tcPr>
            <w:tcW w:w="6458" w:type="dxa"/>
          </w:tcPr>
          <w:p w:rsidR="005F6A0C" w:rsidRPr="00B138F3" w:rsidRDefault="005F6A0C" w:rsidP="003F2F2F">
            <w:pPr>
              <w:widowControl w:val="0"/>
              <w:rPr>
                <w:rFonts w:ascii="GHEA Grapalat" w:hAnsi="GHEA Grapalat"/>
                <w:sz w:val="16"/>
                <w:szCs w:val="16"/>
              </w:rPr>
            </w:pPr>
            <w:r w:rsidRPr="00E60100">
              <w:rPr>
                <w:rFonts w:ascii="Calibri" w:hAnsi="Calibri" w:cs="Calibri"/>
                <w:sz w:val="18"/>
                <w:szCs w:val="18"/>
              </w:rPr>
              <w:t>горох</w:t>
            </w:r>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700</w:t>
            </w:r>
          </w:p>
        </w:tc>
        <w:tc>
          <w:tcPr>
            <w:tcW w:w="6458" w:type="dxa"/>
            <w:vAlign w:val="center"/>
          </w:tcPr>
          <w:p w:rsidR="005F6A0C" w:rsidRPr="00E60100" w:rsidRDefault="005F6A0C" w:rsidP="003F2F2F">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r>
      <w:tr w:rsidR="005F6A0C" w:rsidRPr="009044F1" w:rsidTr="00FA7C1F">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2000</w:t>
            </w:r>
          </w:p>
        </w:tc>
        <w:tc>
          <w:tcPr>
            <w:tcW w:w="6458" w:type="dxa"/>
          </w:tcPr>
          <w:p w:rsidR="005F6A0C" w:rsidRPr="00B138F3" w:rsidRDefault="005F6A0C" w:rsidP="003F2F2F">
            <w:pPr>
              <w:widowControl w:val="0"/>
              <w:rPr>
                <w:rFonts w:ascii="GHEA Grapalat" w:hAnsi="GHEA Grapalat"/>
                <w:sz w:val="16"/>
                <w:szCs w:val="16"/>
              </w:rPr>
            </w:pPr>
            <w:r>
              <w:rPr>
                <w:rFonts w:ascii="GHEA Grapalat" w:hAnsi="GHEA Grapalat"/>
                <w:sz w:val="16"/>
                <w:szCs w:val="16"/>
              </w:rPr>
              <w:t>сыр</w:t>
            </w:r>
          </w:p>
        </w:tc>
      </w:tr>
      <w:tr w:rsidR="005F6A0C" w:rsidRPr="009044F1" w:rsidTr="003B105D">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650</w:t>
            </w:r>
          </w:p>
        </w:tc>
        <w:tc>
          <w:tcPr>
            <w:tcW w:w="6458" w:type="dxa"/>
          </w:tcPr>
          <w:p w:rsidR="005F6A0C" w:rsidRPr="00666A55" w:rsidRDefault="005F6A0C" w:rsidP="003F2F2F">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r>
      <w:tr w:rsidR="005F6A0C" w:rsidRPr="009044F1" w:rsidTr="003A5526">
        <w:trPr>
          <w:jc w:val="center"/>
        </w:trPr>
        <w:tc>
          <w:tcPr>
            <w:tcW w:w="1530" w:type="dxa"/>
            <w:vAlign w:val="center"/>
          </w:tcPr>
          <w:p w:rsidR="005F6A0C" w:rsidRPr="009044F1" w:rsidRDefault="005F6A0C" w:rsidP="003F2F2F">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1246" w:type="dxa"/>
            <w:vAlign w:val="bottom"/>
          </w:tcPr>
          <w:p w:rsidR="005F6A0C" w:rsidRDefault="005F6A0C">
            <w:pPr>
              <w:jc w:val="right"/>
              <w:rPr>
                <w:rFonts w:ascii="Sylfaen" w:hAnsi="Sylfaen" w:cs="Arial"/>
                <w:color w:val="000000"/>
                <w:sz w:val="20"/>
                <w:szCs w:val="20"/>
              </w:rPr>
            </w:pPr>
            <w:r>
              <w:rPr>
                <w:rFonts w:ascii="Sylfaen" w:hAnsi="Sylfaen" w:cs="Arial"/>
                <w:color w:val="000000"/>
                <w:sz w:val="20"/>
                <w:szCs w:val="20"/>
              </w:rPr>
              <w:t>2500</w:t>
            </w:r>
          </w:p>
        </w:tc>
        <w:tc>
          <w:tcPr>
            <w:tcW w:w="6458" w:type="dxa"/>
          </w:tcPr>
          <w:p w:rsidR="005F6A0C" w:rsidRPr="00B138F3" w:rsidRDefault="005F6A0C" w:rsidP="003F2F2F">
            <w:pPr>
              <w:widowControl w:val="0"/>
              <w:rPr>
                <w:rFonts w:ascii="GHEA Grapalat" w:hAnsi="GHEA Grapalat"/>
                <w:sz w:val="16"/>
                <w:szCs w:val="16"/>
              </w:rPr>
            </w:pPr>
            <w:r w:rsidRPr="00666A55">
              <w:rPr>
                <w:rFonts w:ascii="GHEA Grapalat" w:hAnsi="GHEA Grapalat"/>
                <w:sz w:val="16"/>
                <w:szCs w:val="16"/>
              </w:rPr>
              <w:t>красный молотый сладкий перец</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Default="00096865" w:rsidP="00B46D58">
      <w:pPr>
        <w:widowControl w:val="0"/>
        <w:spacing w:after="160"/>
        <w:ind w:firstLine="567"/>
        <w:jc w:val="center"/>
        <w:rPr>
          <w:rFonts w:ascii="GHEA Grapalat" w:hAnsi="GHEA Grapalat" w:cs="Sylfaen"/>
          <w:i/>
        </w:rPr>
      </w:pPr>
    </w:p>
    <w:p w:rsidR="00DA26C4" w:rsidRPr="009044F1" w:rsidRDefault="00DA26C4"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0B29DC">
        <w:rPr>
          <w:rFonts w:ascii="GHEA Grapalat" w:hAnsi="GHEA Grapalat"/>
        </w:rPr>
        <w:t>аффилированных</w:t>
      </w:r>
      <w:proofErr w:type="spellEnd"/>
      <w:r w:rsidR="005A221E" w:rsidRPr="000B29DC">
        <w:rPr>
          <w:rFonts w:ascii="GHEA Grapalat" w:hAnsi="GHEA Grapalat"/>
        </w:rPr>
        <w:t xml:space="preserve">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w:t>
      </w:r>
      <w:r w:rsidRPr="009044F1">
        <w:rPr>
          <w:rFonts w:ascii="GHEA Grapalat" w:hAnsi="GHEA Grapalat"/>
        </w:rPr>
        <w:lastRenderedPageBreak/>
        <w:t xml:space="preserve">семьи, или ведут общее </w:t>
      </w:r>
      <w:proofErr w:type="gramStart"/>
      <w:r w:rsidRPr="009044F1">
        <w:rPr>
          <w:rFonts w:ascii="GHEA Grapalat" w:hAnsi="GHEA Grapalat"/>
        </w:rPr>
        <w:t>хозяйство</w:t>
      </w:r>
      <w:proofErr w:type="gramEnd"/>
      <w:r w:rsidRPr="009044F1">
        <w:rPr>
          <w:rFonts w:ascii="GHEA Grapalat" w:hAnsi="GHEA Grapalat"/>
        </w:rPr>
        <w:t xml:space="preserve">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w:t>
      </w:r>
      <w:proofErr w:type="gramStart"/>
      <w:r w:rsidRPr="009044F1">
        <w:rPr>
          <w:rFonts w:ascii="GHEA Grapalat" w:hAnsi="GHEA Grapalat"/>
          <w:color w:val="000000"/>
        </w:rPr>
        <w:t>лицо</w:t>
      </w:r>
      <w:proofErr w:type="gramEnd"/>
      <w:r w:rsidRPr="009044F1">
        <w:rPr>
          <w:rFonts w:ascii="GHEA Grapalat" w:hAnsi="GHEA Grapalat"/>
          <w:color w:val="000000"/>
        </w:rPr>
        <w:t xml:space="preserve">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roofErr w:type="gramEnd"/>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w:t>
      </w:r>
      <w:r w:rsidRPr="007D4470">
        <w:rPr>
          <w:rFonts w:ascii="GHEA Grapalat" w:hAnsi="GHEA Grapalat"/>
        </w:rPr>
        <w:lastRenderedPageBreak/>
        <w:t>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E073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B444EE" w:rsidRPr="00F35AD1">
        <w:rPr>
          <w:rFonts w:ascii="Sylfaen" w:hAnsi="Sylfaen"/>
          <w:color w:val="FF0000"/>
        </w:rPr>
        <w:t xml:space="preserve">в </w:t>
      </w:r>
      <w:r w:rsidR="00B444EE" w:rsidRPr="00F35AD1">
        <w:rPr>
          <w:rFonts w:ascii="Sylfaen" w:hAnsi="Sylfaen"/>
          <w:b/>
          <w:color w:val="FF0000"/>
          <w:sz w:val="22"/>
          <w:szCs w:val="22"/>
        </w:rPr>
        <w:t xml:space="preserve">село </w:t>
      </w:r>
      <w:proofErr w:type="spellStart"/>
      <w:r w:rsidR="00B444EE" w:rsidRPr="00F35AD1">
        <w:rPr>
          <w:rFonts w:ascii="Sylfaen" w:hAnsi="Sylfaen"/>
          <w:b/>
          <w:color w:val="FF0000"/>
          <w:sz w:val="22"/>
          <w:szCs w:val="22"/>
        </w:rPr>
        <w:t>Ерасх</w:t>
      </w:r>
      <w:proofErr w:type="spellEnd"/>
      <w:r w:rsidR="00B444EE" w:rsidRPr="00F35AD1">
        <w:rPr>
          <w:rFonts w:ascii="Sylfaen" w:hAnsi="Sylfaen"/>
          <w:b/>
          <w:color w:val="FF0000"/>
          <w:sz w:val="22"/>
          <w:szCs w:val="22"/>
        </w:rPr>
        <w:t xml:space="preserve">,  М. </w:t>
      </w:r>
      <w:proofErr w:type="spellStart"/>
      <w:r w:rsidR="00B444EE" w:rsidRPr="00F35AD1">
        <w:rPr>
          <w:rFonts w:ascii="Sylfaen" w:hAnsi="Sylfaen"/>
          <w:b/>
          <w:color w:val="FF0000"/>
          <w:sz w:val="22"/>
          <w:szCs w:val="22"/>
        </w:rPr>
        <w:t>Маштоци</w:t>
      </w:r>
      <w:proofErr w:type="spellEnd"/>
      <w:r w:rsidR="00B444EE" w:rsidRPr="00F35AD1">
        <w:rPr>
          <w:rFonts w:ascii="Sylfaen" w:hAnsi="Sylfaen"/>
          <w:b/>
          <w:color w:val="FF0000"/>
          <w:sz w:val="22"/>
          <w:szCs w:val="22"/>
        </w:rPr>
        <w:t xml:space="preserve"> 10</w:t>
      </w:r>
      <w:r w:rsidR="00B444EE">
        <w:rPr>
          <w:rFonts w:ascii="Sylfaen" w:hAnsi="Sylfaen"/>
          <w:b/>
          <w:sz w:val="22"/>
          <w:szCs w:val="22"/>
        </w:rPr>
        <w:t xml:space="preserve"> </w:t>
      </w:r>
      <w:r>
        <w:rPr>
          <w:rFonts w:ascii="GHEA Grapalat" w:hAnsi="GHEA Grapalat"/>
          <w:sz w:val="24"/>
          <w:szCs w:val="24"/>
        </w:rPr>
        <w:t xml:space="preserve">не позднее, чем </w:t>
      </w:r>
      <w:r w:rsidR="0002475E" w:rsidRPr="0002475E">
        <w:rPr>
          <w:rFonts w:ascii="GHEA Grapalat" w:hAnsi="GHEA Grapalat"/>
          <w:color w:val="FF0000"/>
          <w:sz w:val="24"/>
          <w:szCs w:val="24"/>
        </w:rPr>
        <w:t>1</w:t>
      </w:r>
      <w:r w:rsidR="002D1E84" w:rsidRPr="002D1E84">
        <w:rPr>
          <w:rFonts w:ascii="GHEA Grapalat" w:hAnsi="GHEA Grapalat"/>
          <w:color w:val="FF0000"/>
          <w:sz w:val="24"/>
          <w:szCs w:val="24"/>
        </w:rPr>
        <w:t>2</w:t>
      </w:r>
      <w:r w:rsidR="0002475E" w:rsidRPr="0002475E">
        <w:rPr>
          <w:rFonts w:ascii="GHEA Grapalat" w:hAnsi="GHEA Grapalat"/>
          <w:color w:val="FF0000"/>
          <w:sz w:val="24"/>
          <w:szCs w:val="24"/>
        </w:rPr>
        <w:t>:</w:t>
      </w:r>
      <w:r w:rsidR="00560322">
        <w:rPr>
          <w:rFonts w:ascii="GHEA Grapalat" w:hAnsi="GHEA Grapalat"/>
          <w:color w:val="FF0000"/>
          <w:sz w:val="24"/>
          <w:szCs w:val="24"/>
          <w:lang w:val="hy-AM"/>
        </w:rPr>
        <w:t>3</w:t>
      </w:r>
      <w:r w:rsidR="0002475E" w:rsidRPr="0002475E">
        <w:rPr>
          <w:rFonts w:ascii="GHEA Grapalat" w:hAnsi="GHEA Grapalat"/>
          <w:color w:val="FF0000"/>
          <w:sz w:val="24"/>
          <w:szCs w:val="24"/>
        </w:rPr>
        <w:t>0</w:t>
      </w:r>
      <w:r>
        <w:rPr>
          <w:rFonts w:ascii="GHEA Grapalat" w:hAnsi="GHEA Grapalat"/>
          <w:sz w:val="24"/>
          <w:szCs w:val="24"/>
        </w:rPr>
        <w:t xml:space="preserve"> часов </w:t>
      </w:r>
      <w:r w:rsidR="0002475E">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02475E" w:rsidRPr="00B444EE">
        <w:rPr>
          <w:rFonts w:ascii="GHEA Grapalat" w:hAnsi="GHEA Grapalat"/>
          <w:color w:val="FF0000"/>
          <w:sz w:val="24"/>
          <w:szCs w:val="24"/>
        </w:rPr>
        <w:t>Анаит</w:t>
      </w:r>
      <w:proofErr w:type="spellEnd"/>
      <w:r w:rsidR="0002475E" w:rsidRPr="00B444EE">
        <w:rPr>
          <w:rFonts w:ascii="GHEA Grapalat" w:hAnsi="GHEA Grapalat"/>
          <w:color w:val="FF0000"/>
          <w:sz w:val="24"/>
          <w:szCs w:val="24"/>
        </w:rPr>
        <w:t xml:space="preserve"> Матевосян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 xml:space="preserve">данных </w:t>
      </w:r>
      <w:proofErr w:type="spellStart"/>
      <w:r w:rsidR="00E32603" w:rsidRPr="004F6AC1">
        <w:rPr>
          <w:rFonts w:ascii="GHEA Grapalat" w:hAnsi="GHEA Grapalat"/>
        </w:rPr>
        <w:t>аффилированных</w:t>
      </w:r>
      <w:proofErr w:type="spellEnd"/>
      <w:r w:rsidR="00E32603" w:rsidRPr="004F6AC1">
        <w:rPr>
          <w:rFonts w:ascii="GHEA Grapalat" w:hAnsi="GHEA Grapalat"/>
        </w:rPr>
        <w:t xml:space="preserve">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2376B5">
        <w:rPr>
          <w:rFonts w:ascii="GHEA Grapalat" w:hAnsi="GHEA Grapalat"/>
          <w:sz w:val="24"/>
          <w:szCs w:val="24"/>
        </w:rPr>
        <w:t>модель</w:t>
      </w:r>
      <w:proofErr w:type="gramEnd"/>
      <w:r w:rsidR="005F6602" w:rsidRPr="002376B5">
        <w:rPr>
          <w:rFonts w:ascii="GHEA Grapalat" w:hAnsi="GHEA Grapalat"/>
          <w:sz w:val="24"/>
          <w:szCs w:val="24"/>
        </w:rPr>
        <w:t xml:space="preserve">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9044F1">
        <w:rPr>
          <w:rFonts w:ascii="GHEA Grapalat" w:hAnsi="GHEA Grapalat"/>
        </w:rPr>
        <w:lastRenderedPageBreak/>
        <w:t>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proofErr w:type="gramStart"/>
      <w:r w:rsidR="00B72055" w:rsidRPr="00A502FC">
        <w:rPr>
          <w:rFonts w:ascii="GHEA Grapalat" w:hAnsi="GHEA Grapalat"/>
          <w:lang w:val="en-US"/>
        </w:rPr>
        <w:t>e</w:t>
      </w:r>
      <w:proofErr w:type="spellStart"/>
      <w:proofErr w:type="gramEnd"/>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w:t>
      </w:r>
      <w:proofErr w:type="spellStart"/>
      <w:r w:rsidR="00B72055" w:rsidRPr="00A502FC">
        <w:rPr>
          <w:rFonts w:ascii="GHEA Grapalat" w:hAnsi="GHEA Grapalat" w:cs="Sylfaen"/>
        </w:rPr>
        <w:t>д</w:t>
      </w:r>
      <w:proofErr w:type="spellEnd"/>
      <w:r w:rsidR="00B72055" w:rsidRPr="00A502FC">
        <w:rPr>
          <w:rFonts w:ascii="GHEA Grapalat" w:hAnsi="GHEA Grapalat" w:cs="Sylfaen"/>
        </w:rPr>
        <w:t>»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 xml:space="preserve">участник лишается права на заключение </w:t>
      </w:r>
      <w:proofErr w:type="gramStart"/>
      <w:r w:rsidRPr="00D667DA">
        <w:rPr>
          <w:rFonts w:ascii="GHEA Grapalat" w:hAnsi="GHEA Grapalat"/>
        </w:rPr>
        <w:t>договора</w:t>
      </w:r>
      <w:proofErr w:type="gramEnd"/>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lastRenderedPageBreak/>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1B0C73" w:rsidRPr="001B0C73">
        <w:rPr>
          <w:rFonts w:ascii="GHEA Grapalat" w:hAnsi="GHEA Grapalat"/>
          <w:color w:val="FF0000"/>
          <w:sz w:val="24"/>
          <w:szCs w:val="24"/>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1B0C73" w:rsidRPr="001B0C73">
        <w:rPr>
          <w:rFonts w:ascii="GHEA Grapalat" w:hAnsi="GHEA Grapalat"/>
          <w:color w:val="FF0000"/>
          <w:sz w:val="24"/>
          <w:szCs w:val="24"/>
        </w:rPr>
        <w:t>1</w:t>
      </w:r>
      <w:r w:rsidR="002D1E84" w:rsidRPr="002D1E84">
        <w:rPr>
          <w:rFonts w:ascii="GHEA Grapalat" w:hAnsi="GHEA Grapalat"/>
          <w:color w:val="FF0000"/>
          <w:sz w:val="24"/>
          <w:szCs w:val="24"/>
        </w:rPr>
        <w:t>2</w:t>
      </w:r>
      <w:r w:rsidR="001B0C73" w:rsidRPr="001B0C73">
        <w:rPr>
          <w:rFonts w:ascii="GHEA Grapalat" w:hAnsi="GHEA Grapalat"/>
          <w:color w:val="FF0000"/>
          <w:sz w:val="24"/>
          <w:szCs w:val="24"/>
        </w:rPr>
        <w:t>:</w:t>
      </w:r>
      <w:r w:rsidR="00560322">
        <w:rPr>
          <w:rFonts w:ascii="GHEA Grapalat" w:hAnsi="GHEA Grapalat"/>
          <w:color w:val="FF0000"/>
          <w:sz w:val="24"/>
          <w:szCs w:val="24"/>
          <w:lang w:val="hy-AM"/>
        </w:rPr>
        <w:t>3</w:t>
      </w:r>
      <w:r w:rsidR="001B0C73" w:rsidRPr="001B0C73">
        <w:rPr>
          <w:rFonts w:ascii="GHEA Grapalat" w:hAnsi="GHEA Grapalat"/>
          <w:color w:val="FF0000"/>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 xml:space="preserve">5.2. части 1 настоящего </w:t>
      </w:r>
      <w:r w:rsidRPr="006C15CD">
        <w:rPr>
          <w:rFonts w:ascii="GHEA Grapalat" w:hAnsi="GHEA Grapalat"/>
          <w:sz w:val="24"/>
          <w:szCs w:val="24"/>
        </w:rPr>
        <w:lastRenderedPageBreak/>
        <w:t>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2475E">
        <w:rPr>
          <w:rFonts w:ascii="GHEA Grapalat" w:hAnsi="GHEA Grapalat"/>
          <w:i w:val="0"/>
          <w:sz w:val="24"/>
          <w:szCs w:val="24"/>
        </w:rPr>
        <w:t xml:space="preserve"> </w:t>
      </w:r>
      <w:r w:rsidR="0002475E" w:rsidRPr="00812E17">
        <w:rPr>
          <w:rFonts w:ascii="GHEA Grapalat" w:hAnsi="GHEA Grapalat"/>
          <w:i w:val="0"/>
          <w:sz w:val="24"/>
          <w:szCs w:val="24"/>
        </w:rPr>
        <w:t>установленному</w:t>
      </w:r>
      <w:r w:rsidRPr="009044F1">
        <w:rPr>
          <w:rFonts w:ascii="GHEA Grapalat" w:hAnsi="GHEA Grapalat"/>
          <w:i w:val="0"/>
          <w:sz w:val="24"/>
          <w:szCs w:val="24"/>
        </w:rPr>
        <w:t xml:space="preserve"> </w:t>
      </w:r>
      <w:r w:rsidR="0002475E" w:rsidRPr="00812E17">
        <w:rPr>
          <w:rFonts w:ascii="GHEA Grapalat" w:hAnsi="GHEA Grapalat"/>
          <w:i w:val="0"/>
          <w:sz w:val="24"/>
          <w:szCs w:val="24"/>
        </w:rPr>
        <w:t>ЦБ РА на день открытии заявки</w:t>
      </w:r>
      <w:r w:rsidR="0002475E">
        <w:rPr>
          <w:rStyle w:val="af6"/>
          <w:rFonts w:ascii="GHEA Grapalat" w:hAnsi="GHEA Grapalat"/>
          <w:i w:val="0"/>
          <w:sz w:val="24"/>
          <w:szCs w:val="24"/>
        </w:rPr>
        <w:t xml:space="preserve"> </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proofErr w:type="gramStart"/>
      <w:r w:rsidR="00D64A0E" w:rsidRPr="00D64A0E">
        <w:rPr>
          <w:rFonts w:ascii="GHEA Grapalat" w:hAnsi="GHEA Grapalat"/>
          <w:sz w:val="24"/>
          <w:szCs w:val="24"/>
        </w:rPr>
        <w:t xml:space="preserve"> </w:t>
      </w:r>
      <w:r w:rsidR="00D64A0E" w:rsidRPr="00CA3860">
        <w:rPr>
          <w:rFonts w:ascii="GHEA Grapalat" w:hAnsi="GHEA Grapalat"/>
          <w:sz w:val="24"/>
          <w:szCs w:val="24"/>
        </w:rPr>
        <w:t>Е</w:t>
      </w:r>
      <w:proofErr w:type="gramEnd"/>
      <w:r w:rsidR="00D64A0E" w:rsidRPr="00CA3860">
        <w:rPr>
          <w:rFonts w:ascii="GHEA Grapalat" w:hAnsi="GHEA Grapalat"/>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6749E">
        <w:rPr>
          <w:rFonts w:ascii="GHEA Grapalat" w:hAnsi="GHEA Grapalat"/>
          <w:sz w:val="24"/>
          <w:szCs w:val="24"/>
        </w:rPr>
        <w:t>ю(</w:t>
      </w:r>
      <w:proofErr w:type="gramEnd"/>
      <w:r w:rsidR="006A649A"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 xml:space="preserve">на десятый </w:t>
      </w:r>
      <w:proofErr w:type="gramStart"/>
      <w:r w:rsidR="0052468C">
        <w:rPr>
          <w:rFonts w:ascii="GHEA Grapalat" w:hAnsi="GHEA Grapalat"/>
        </w:rPr>
        <w:t>ден</w:t>
      </w:r>
      <w:r w:rsidR="00C143D2">
        <w:rPr>
          <w:rFonts w:ascii="GHEA Grapalat" w:hAnsi="GHEA Grapalat"/>
        </w:rPr>
        <w:t>ь</w:t>
      </w:r>
      <w:proofErr w:type="gramEnd"/>
      <w:r w:rsidR="0052468C" w:rsidRPr="00551FD6">
        <w:rPr>
          <w:rFonts w:ascii="GHEA Grapalat" w:hAnsi="GHEA Grapalat"/>
        </w:rPr>
        <w:t xml:space="preserve"> </w:t>
      </w:r>
      <w:r w:rsidR="0052468C" w:rsidRPr="00551FD6">
        <w:rPr>
          <w:rFonts w:ascii="GHEA Grapalat" w:hAnsi="GHEA Grapalat"/>
        </w:rPr>
        <w:lastRenderedPageBreak/>
        <w:t>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proofErr w:type="gramStart"/>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w:t>
      </w:r>
      <w:proofErr w:type="gramEnd"/>
      <w:r w:rsidR="0052468C">
        <w:rPr>
          <w:rFonts w:ascii="GHEA Grapalat" w:hAnsi="GHEA Grapalat"/>
        </w:rPr>
        <w:t xml:space="preserve">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8" w:author="Vardan" w:date="2022-10-30T00:00:00Z"/>
          <w:rFonts w:ascii="GHEA Grapalat" w:hAnsi="GHEA Grapalat"/>
        </w:rPr>
      </w:pPr>
      <w:proofErr w:type="gramStart"/>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w:t>
      </w:r>
      <w:proofErr w:type="gramStart"/>
      <w:r w:rsidR="00C20AD3" w:rsidRPr="00637CD2">
        <w:rPr>
          <w:rFonts w:ascii="GHEA Grapalat" w:hAnsi="GHEA Grapalat" w:cs="Sylfaen"/>
        </w:rPr>
        <w:t>,</w:t>
      </w:r>
      <w:proofErr w:type="gramEnd"/>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w:t>
      </w:r>
      <w:proofErr w:type="gramStart"/>
      <w:r w:rsidR="00C20AD3" w:rsidRPr="00637CD2">
        <w:rPr>
          <w:rFonts w:ascii="GHEA Grapalat" w:hAnsi="GHEA Grapalat" w:cs="Sylfaen"/>
        </w:rPr>
        <w:t>заменяет на банковскую</w:t>
      </w:r>
      <w:proofErr w:type="gramEnd"/>
      <w:r w:rsidR="00C20AD3" w:rsidRPr="00637CD2">
        <w:rPr>
          <w:rFonts w:ascii="GHEA Grapalat" w:hAnsi="GHEA Grapalat" w:cs="Sylfaen"/>
        </w:rPr>
        <w:t xml:space="preserve">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w:t>
      </w:r>
      <w:r w:rsidRPr="009044F1">
        <w:rPr>
          <w:rFonts w:ascii="GHEA Grapalat" w:hAnsi="GHEA Grapalat"/>
          <w:sz w:val="24"/>
          <w:szCs w:val="24"/>
        </w:rPr>
        <w:lastRenderedPageBreak/>
        <w:t>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proofErr w:type="gramEnd"/>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w:t>
      </w:r>
      <w:proofErr w:type="gramStart"/>
      <w:r w:rsidR="00646B97" w:rsidRPr="00681C1F">
        <w:rPr>
          <w:rFonts w:ascii="GHEA Grapalat" w:hAnsi="GHEA Grapalat"/>
          <w:color w:val="000000" w:themeColor="text1"/>
        </w:rPr>
        <w:t>а(</w:t>
      </w:r>
      <w:proofErr w:type="gramEnd"/>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 xml:space="preserve">Обеспечение квалификации, представленное в виде наличных денег, должно быть перечислено на </w:t>
      </w:r>
      <w:r w:rsidR="00571E4C" w:rsidRPr="00BF3E44">
        <w:rPr>
          <w:rFonts w:ascii="GHEA Grapalat" w:hAnsi="GHEA Grapalat" w:cs="Sylfaen"/>
        </w:rPr>
        <w:lastRenderedPageBreak/>
        <w:t>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2513C">
        <w:rPr>
          <w:rFonts w:asciiTheme="minorHAnsi" w:hAnsiTheme="minorHAnsi"/>
          <w:i/>
        </w:rPr>
        <w:t>.</w:t>
      </w:r>
      <w:proofErr w:type="gramEnd"/>
      <w:r w:rsidRPr="0052513C">
        <w:rPr>
          <w:rFonts w:asciiTheme="minorHAnsi" w:hAnsiTheme="minorHAnsi"/>
          <w:i/>
        </w:rPr>
        <w:t xml:space="preserve"> " </w:t>
      </w:r>
      <w:proofErr w:type="gramStart"/>
      <w:r w:rsidRPr="0052513C">
        <w:rPr>
          <w:rFonts w:asciiTheme="minorHAnsi" w:hAnsiTheme="minorHAnsi"/>
          <w:i/>
        </w:rPr>
        <w:t>и</w:t>
      </w:r>
      <w:proofErr w:type="gramEnd"/>
      <w:r w:rsidRPr="0052513C">
        <w:rPr>
          <w:rFonts w:asciiTheme="minorHAnsi" w:hAnsiTheme="minorHAnsi"/>
          <w:i/>
        </w:rPr>
        <w:t xml:space="preserve">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proofErr w:type="gramStart"/>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 xml:space="preserve">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362FEF" w:rsidP="005066AC">
      <w:pPr>
        <w:rPr>
          <w:rFonts w:ascii="GHEA Grapalat" w:hAnsi="GHEA Grapalat"/>
          <w:b/>
        </w:rPr>
      </w:pPr>
      <w:r>
        <w:rPr>
          <w:rFonts w:ascii="GHEA Grapalat" w:hAnsi="GHEA Grapalat" w:cs="Sylfaen"/>
        </w:rPr>
        <w:br w:type="page"/>
      </w:r>
      <w:r w:rsidR="005066AC">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w:t>
      </w:r>
      <w:proofErr w:type="gramStart"/>
      <w:r w:rsidRPr="00570BBD">
        <w:rPr>
          <w:rFonts w:ascii="GHEA Grapalat" w:hAnsi="GHEA Grapalat"/>
        </w:rPr>
        <w:t>по</w:t>
      </w:r>
      <w:proofErr w:type="gramEnd"/>
      <w:r w:rsidRPr="00570BBD">
        <w:rPr>
          <w:rFonts w:ascii="GHEA Grapalat" w:hAnsi="GHEA Grapalat"/>
        </w:rPr>
        <w:t xml:space="preserve">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0490F">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w:t>
      </w:r>
      <w:r w:rsidRPr="002658C9">
        <w:rPr>
          <w:rFonts w:ascii="GHEA Grapalat" w:hAnsi="GHEA Grapalat"/>
        </w:rPr>
        <w:lastRenderedPageBreak/>
        <w:t>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w:t>
      </w:r>
      <w:r w:rsidR="002A55B0" w:rsidRPr="002A55B0">
        <w:rPr>
          <w:rFonts w:ascii="GHEA Grapalat" w:hAnsi="GHEA Grapalat"/>
          <w:color w:val="FF0000"/>
          <w:u w:val="single"/>
        </w:rPr>
        <w:t>2</w:t>
      </w:r>
      <w:r w:rsidRPr="002658C9">
        <w:rPr>
          <w:rFonts w:ascii="GHEA Grapalat" w:hAnsi="GHEA Grapalat"/>
        </w:rPr>
        <w:t>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8868C9" w:rsidRDefault="008868C9">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C3FE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FE72D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8761D">
        <w:rPr>
          <w:rFonts w:ascii="Sylfaen" w:hAnsi="Sylfaen" w:cs="Sylfaen"/>
          <w:color w:val="FF0000"/>
          <w:sz w:val="22"/>
          <w:szCs w:val="22"/>
        </w:rPr>
        <w:t>ԵՄԴ</w:t>
      </w:r>
      <w:r w:rsidR="0028761D">
        <w:rPr>
          <w:rFonts w:ascii="Sylfaen" w:hAnsi="Sylfaen" w:cs="Sylfaen"/>
          <w:color w:val="FF0000"/>
          <w:sz w:val="22"/>
          <w:szCs w:val="22"/>
          <w:lang w:val="de-DE"/>
        </w:rPr>
        <w:t>-</w:t>
      </w:r>
      <w:r w:rsidR="0028761D">
        <w:rPr>
          <w:rFonts w:ascii="Sylfaen" w:hAnsi="Sylfaen" w:cs="Sylfaen"/>
          <w:color w:val="FF0000"/>
          <w:sz w:val="22"/>
          <w:szCs w:val="22"/>
        </w:rPr>
        <w:t>ԳՀԱՊՁԲ</w:t>
      </w:r>
      <w:r w:rsidR="0028761D">
        <w:rPr>
          <w:rFonts w:ascii="Sylfaen" w:hAnsi="Sylfaen" w:cs="Sylfaen"/>
          <w:color w:val="FF0000"/>
          <w:sz w:val="22"/>
          <w:szCs w:val="22"/>
          <w:lang w:val="de-DE"/>
        </w:rPr>
        <w:t>-2</w:t>
      </w:r>
      <w:r w:rsidR="0028761D">
        <w:rPr>
          <w:rFonts w:ascii="Sylfaen" w:hAnsi="Sylfaen" w:cs="Sylfaen"/>
          <w:i/>
          <w:color w:val="FF0000"/>
          <w:sz w:val="22"/>
          <w:szCs w:val="22"/>
          <w:lang w:val="hy-AM"/>
        </w:rPr>
        <w:t>4</w:t>
      </w:r>
      <w:r w:rsidR="0028761D">
        <w:rPr>
          <w:rFonts w:ascii="Sylfaen" w:hAnsi="Sylfaen" w:cs="Sylfaen"/>
          <w:color w:val="FF0000"/>
          <w:sz w:val="22"/>
          <w:szCs w:val="22"/>
          <w:lang w:val="de-DE"/>
        </w:rPr>
        <w:t>/</w:t>
      </w:r>
      <w:r w:rsidR="008868C9">
        <w:rPr>
          <w:rFonts w:ascii="Sylfaen" w:hAnsi="Sylfaen" w:cs="Sylfaen"/>
          <w:color w:val="FF0000"/>
          <w:sz w:val="22"/>
          <w:szCs w:val="22"/>
          <w:lang w:val="de-DE"/>
        </w:rPr>
        <w:t>2</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72DA">
        <w:rPr>
          <w:rFonts w:ascii="GHEA Grapalat" w:hAnsi="GHEA Grapalat"/>
          <w:color w:val="auto"/>
          <w:sz w:val="24"/>
          <w:szCs w:val="24"/>
        </w:rPr>
        <w:t>запрос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F14DB5" w:rsidP="00B46D58">
      <w:pPr>
        <w:jc w:val="both"/>
        <w:rPr>
          <w:rFonts w:ascii="GHEA Grapalat" w:hAnsi="GHEA Grapalat" w:cs="Sylfaen"/>
        </w:rPr>
      </w:pPr>
      <w:r w:rsidRPr="00F35AD1">
        <w:rPr>
          <w:rFonts w:ascii="GHEA Mariam" w:hAnsi="GHEA Mariam"/>
          <w:b/>
          <w:color w:val="FF0000"/>
          <w:sz w:val="22"/>
          <w:szCs w:val="22"/>
          <w:lang w:val="af-ZA"/>
        </w:rPr>
        <w:t>«</w:t>
      </w:r>
      <w:proofErr w:type="spellStart"/>
      <w:r w:rsidRPr="00F35AD1">
        <w:rPr>
          <w:rFonts w:ascii="GHEA Mariam" w:hAnsi="GHEA Mariam"/>
          <w:b/>
          <w:color w:val="FF0000"/>
          <w:sz w:val="22"/>
          <w:szCs w:val="22"/>
        </w:rPr>
        <w:t>Ерасх</w:t>
      </w:r>
      <w:proofErr w:type="spellEnd"/>
      <w:r w:rsidRPr="00F35AD1">
        <w:rPr>
          <w:rFonts w:ascii="GHEA Mariam" w:hAnsi="GHEA Mariam"/>
          <w:b/>
          <w:color w:val="FF0000"/>
          <w:sz w:val="22"/>
          <w:szCs w:val="22"/>
          <w:lang w:val="af-ZA"/>
        </w:rPr>
        <w:t xml:space="preserve">ская средняя школа  Араратской области Республики Армения » </w:t>
      </w:r>
      <w:r w:rsidRPr="00F35AD1">
        <w:rPr>
          <w:rFonts w:ascii="GHEA Mariam" w:hAnsi="GHEA Mariam" w:cs="Arial"/>
          <w:b/>
          <w:color w:val="FF0000"/>
          <w:sz w:val="22"/>
          <w:szCs w:val="22"/>
          <w:lang w:val="af-ZA"/>
        </w:rPr>
        <w:t>ГНО</w:t>
      </w:r>
      <w:r w:rsidRPr="005437F6">
        <w:rPr>
          <w:rFonts w:ascii="GHEA Grapalat" w:hAnsi="GHEA Grapalat"/>
        </w:rPr>
        <w:t xml:space="preserve"> </w:t>
      </w:r>
      <w:r>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28761D">
        <w:rPr>
          <w:rFonts w:ascii="Sylfaen" w:hAnsi="Sylfaen" w:cs="Sylfaen"/>
          <w:color w:val="FF0000"/>
          <w:sz w:val="22"/>
          <w:szCs w:val="22"/>
        </w:rPr>
        <w:t>ԵՄԴ</w:t>
      </w:r>
      <w:r w:rsidR="0028761D">
        <w:rPr>
          <w:rFonts w:ascii="Sylfaen" w:hAnsi="Sylfaen" w:cs="Sylfaen"/>
          <w:color w:val="FF0000"/>
          <w:sz w:val="22"/>
          <w:szCs w:val="22"/>
          <w:lang w:val="de-DE"/>
        </w:rPr>
        <w:t>-</w:t>
      </w:r>
      <w:r w:rsidR="0028761D">
        <w:rPr>
          <w:rFonts w:ascii="Sylfaen" w:hAnsi="Sylfaen" w:cs="Sylfaen"/>
          <w:color w:val="FF0000"/>
          <w:sz w:val="22"/>
          <w:szCs w:val="22"/>
        </w:rPr>
        <w:t>ԳՀԱՊՁԲ</w:t>
      </w:r>
      <w:r w:rsidR="0028761D">
        <w:rPr>
          <w:rFonts w:ascii="Sylfaen" w:hAnsi="Sylfaen" w:cs="Sylfaen"/>
          <w:color w:val="FF0000"/>
          <w:sz w:val="22"/>
          <w:szCs w:val="22"/>
          <w:lang w:val="de-DE"/>
        </w:rPr>
        <w:t>-2</w:t>
      </w:r>
      <w:r w:rsidR="0028761D">
        <w:rPr>
          <w:rFonts w:ascii="Sylfaen" w:hAnsi="Sylfaen" w:cs="Sylfaen"/>
          <w:i/>
          <w:color w:val="FF0000"/>
          <w:sz w:val="22"/>
          <w:szCs w:val="22"/>
          <w:lang w:val="hy-AM"/>
        </w:rPr>
        <w:t>4</w:t>
      </w:r>
      <w:r w:rsidR="0028761D">
        <w:rPr>
          <w:rFonts w:ascii="Sylfaen" w:hAnsi="Sylfaen" w:cs="Sylfaen"/>
          <w:color w:val="FF0000"/>
          <w:sz w:val="22"/>
          <w:szCs w:val="22"/>
          <w:lang w:val="de-DE"/>
        </w:rPr>
        <w:t>/</w:t>
      </w:r>
      <w:r w:rsidR="0099513A">
        <w:rPr>
          <w:rFonts w:ascii="Sylfaen" w:hAnsi="Sylfaen" w:cs="Sylfaen"/>
          <w:color w:val="FF0000"/>
          <w:sz w:val="22"/>
          <w:szCs w:val="22"/>
          <w:lang w:val="de-DE"/>
        </w:rPr>
        <w:t>2</w:t>
      </w:r>
    </w:p>
    <w:p w:rsidR="00374F4A" w:rsidRPr="00DA5EA0" w:rsidRDefault="00CE073F" w:rsidP="00B46D58">
      <w:pPr>
        <w:spacing w:after="160"/>
        <w:jc w:val="both"/>
        <w:rPr>
          <w:rFonts w:ascii="GHEA Grapalat" w:hAnsi="GHEA Grapalat"/>
        </w:rPr>
      </w:pP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CE073F">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8761D">
        <w:rPr>
          <w:rFonts w:ascii="Sylfaen" w:hAnsi="Sylfaen" w:cs="Sylfaen"/>
          <w:color w:val="FF0000"/>
          <w:sz w:val="22"/>
          <w:szCs w:val="22"/>
        </w:rPr>
        <w:t>ԵՄԴ</w:t>
      </w:r>
      <w:r w:rsidR="0028761D">
        <w:rPr>
          <w:rFonts w:ascii="Sylfaen" w:hAnsi="Sylfaen" w:cs="Sylfaen"/>
          <w:color w:val="FF0000"/>
          <w:sz w:val="22"/>
          <w:szCs w:val="22"/>
          <w:lang w:val="de-DE"/>
        </w:rPr>
        <w:t>-</w:t>
      </w:r>
      <w:r w:rsidR="0028761D">
        <w:rPr>
          <w:rFonts w:ascii="Sylfaen" w:hAnsi="Sylfaen" w:cs="Sylfaen"/>
          <w:color w:val="FF0000"/>
          <w:sz w:val="22"/>
          <w:szCs w:val="22"/>
        </w:rPr>
        <w:t>ԳՀԱՊՁԲ</w:t>
      </w:r>
      <w:r w:rsidR="0028761D">
        <w:rPr>
          <w:rFonts w:ascii="Sylfaen" w:hAnsi="Sylfaen" w:cs="Sylfaen"/>
          <w:color w:val="FF0000"/>
          <w:sz w:val="22"/>
          <w:szCs w:val="22"/>
          <w:lang w:val="de-DE"/>
        </w:rPr>
        <w:t>-2</w:t>
      </w:r>
      <w:r w:rsidR="0028761D">
        <w:rPr>
          <w:rFonts w:ascii="Sylfaen" w:hAnsi="Sylfaen" w:cs="Sylfaen"/>
          <w:i/>
          <w:color w:val="FF0000"/>
          <w:sz w:val="22"/>
          <w:szCs w:val="22"/>
          <w:lang w:val="hy-AM"/>
        </w:rPr>
        <w:t>4</w:t>
      </w:r>
      <w:r w:rsidR="0028761D">
        <w:rPr>
          <w:rFonts w:ascii="Sylfaen" w:hAnsi="Sylfaen" w:cs="Sylfaen"/>
          <w:color w:val="FF0000"/>
          <w:sz w:val="22"/>
          <w:szCs w:val="22"/>
          <w:lang w:val="de-DE"/>
        </w:rPr>
        <w:t>/</w:t>
      </w:r>
      <w:r w:rsidR="0099513A">
        <w:rPr>
          <w:rFonts w:ascii="Sylfaen" w:hAnsi="Sylfaen" w:cs="Sylfaen"/>
          <w:color w:val="FF0000"/>
          <w:sz w:val="22"/>
          <w:szCs w:val="22"/>
          <w:lang w:val="de-DE"/>
        </w:rPr>
        <w:t>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CE073F">
        <w:rPr>
          <w:rFonts w:ascii="GHEA Grapalat" w:hAnsi="GHEA Grapalat"/>
        </w:rPr>
        <w:t>запрос котировок</w:t>
      </w:r>
      <w:r w:rsidR="00305944" w:rsidRPr="00AF791F">
        <w:rPr>
          <w:rFonts w:ascii="GHEA Grapalat" w:hAnsi="GHEA Grapalat"/>
        </w:rPr>
        <w:t xml:space="preserve"> </w:t>
      </w:r>
      <w:r w:rsidRPr="00AF791F">
        <w:rPr>
          <w:rFonts w:ascii="GHEA Grapalat" w:hAnsi="GHEA Grapalat"/>
        </w:rPr>
        <w:t xml:space="preserve">под кодом </w:t>
      </w:r>
      <w:r w:rsidR="0028761D">
        <w:rPr>
          <w:rFonts w:ascii="Sylfaen" w:hAnsi="Sylfaen" w:cs="Sylfaen"/>
          <w:color w:val="FF0000"/>
          <w:sz w:val="22"/>
          <w:szCs w:val="22"/>
        </w:rPr>
        <w:t>ԵՄԴ</w:t>
      </w:r>
      <w:r w:rsidR="0028761D">
        <w:rPr>
          <w:rFonts w:ascii="Sylfaen" w:hAnsi="Sylfaen" w:cs="Sylfaen"/>
          <w:color w:val="FF0000"/>
          <w:sz w:val="22"/>
          <w:szCs w:val="22"/>
          <w:lang w:val="de-DE"/>
        </w:rPr>
        <w:t>-</w:t>
      </w:r>
      <w:r w:rsidR="0028761D">
        <w:rPr>
          <w:rFonts w:ascii="Sylfaen" w:hAnsi="Sylfaen" w:cs="Sylfaen"/>
          <w:color w:val="FF0000"/>
          <w:sz w:val="22"/>
          <w:szCs w:val="22"/>
        </w:rPr>
        <w:t>ԳՀԱՊՁԲ</w:t>
      </w:r>
      <w:r w:rsidR="0028761D">
        <w:rPr>
          <w:rFonts w:ascii="Sylfaen" w:hAnsi="Sylfaen" w:cs="Sylfaen"/>
          <w:color w:val="FF0000"/>
          <w:sz w:val="22"/>
          <w:szCs w:val="22"/>
          <w:lang w:val="de-DE"/>
        </w:rPr>
        <w:t>-2</w:t>
      </w:r>
      <w:r w:rsidR="0028761D">
        <w:rPr>
          <w:rFonts w:ascii="Sylfaen" w:hAnsi="Sylfaen" w:cs="Sylfaen"/>
          <w:i/>
          <w:color w:val="FF0000"/>
          <w:sz w:val="22"/>
          <w:szCs w:val="22"/>
          <w:lang w:val="hy-AM"/>
        </w:rPr>
        <w:t>4</w:t>
      </w:r>
      <w:r w:rsidR="0028761D">
        <w:rPr>
          <w:rFonts w:ascii="Sylfaen" w:hAnsi="Sylfaen" w:cs="Sylfaen"/>
          <w:color w:val="FF0000"/>
          <w:sz w:val="22"/>
          <w:szCs w:val="22"/>
          <w:lang w:val="de-DE"/>
        </w:rPr>
        <w:t>/</w:t>
      </w:r>
      <w:r w:rsidR="0099513A">
        <w:rPr>
          <w:rFonts w:ascii="Sylfaen" w:hAnsi="Sylfaen" w:cs="Sylfaen"/>
          <w:color w:val="FF0000"/>
          <w:sz w:val="22"/>
          <w:szCs w:val="22"/>
          <w:lang w:val="de-DE"/>
        </w:rPr>
        <w:t>2</w:t>
      </w:r>
      <w:r w:rsidRPr="00AF791F">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E073F">
        <w:rPr>
          <w:rFonts w:ascii="GHEA Grapalat" w:hAnsi="GHEA Grapalat"/>
        </w:rPr>
        <w:t>запрос котировок</w:t>
      </w:r>
      <w:r>
        <w:rPr>
          <w:rFonts w:ascii="GHEA Grapalat" w:hAnsi="GHEA Grapalat"/>
        </w:rPr>
        <w:t xml:space="preserve"> случая     </w:t>
      </w:r>
      <w:r>
        <w:rPr>
          <w:rFonts w:ascii="GHEA Grapalat" w:hAnsi="GHEA Grapalat"/>
        </w:rPr>
        <w:lastRenderedPageBreak/>
        <w:t xml:space="preserve">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72DA">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99513A">
        <w:rPr>
          <w:rFonts w:ascii="Sylfaen" w:hAnsi="Sylfaen" w:cs="Sylfaen"/>
          <w:color w:val="FF0000"/>
          <w:sz w:val="22"/>
          <w:szCs w:val="22"/>
          <w:lang w:val="de-DE"/>
        </w:rPr>
        <w:t>2</w:t>
      </w:r>
      <w:r>
        <w:rPr>
          <w:rStyle w:val="af6"/>
          <w:rFonts w:ascii="GHEA Grapalat" w:hAnsi="GHEA Grapalat"/>
          <w:b/>
          <w:sz w:val="24"/>
          <w:szCs w:val="24"/>
        </w:rPr>
        <w:footnoteReference w:customMarkFollows="1" w:id="17"/>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CE073F">
        <w:rPr>
          <w:rFonts w:ascii="GHEA Grapalat" w:hAnsi="GHEA Grapalat"/>
        </w:rPr>
        <w:t>запрос котировок</w:t>
      </w:r>
      <w:r w:rsidRPr="009044F1">
        <w:rPr>
          <w:rFonts w:ascii="GHEA Grapalat" w:hAnsi="GHEA Grapalat"/>
        </w:rPr>
        <w:t xml:space="preserve"> 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99513A">
        <w:rPr>
          <w:rFonts w:ascii="Sylfaen" w:hAnsi="Sylfaen" w:cs="Sylfaen"/>
          <w:color w:val="FF0000"/>
          <w:sz w:val="22"/>
          <w:szCs w:val="22"/>
          <w:lang w:val="de-DE"/>
        </w:rPr>
        <w:t>2</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FE72DA">
        <w:rPr>
          <w:rFonts w:ascii="GHEA Grapalat" w:hAnsi="GHEA Grapalat"/>
          <w:b/>
        </w:rPr>
        <w:t>запрос котировок</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548C0">
        <w:rPr>
          <w:rFonts w:ascii="Sylfaen" w:hAnsi="Sylfaen" w:cs="Sylfaen"/>
          <w:i w:val="0"/>
          <w:color w:val="FF0000"/>
          <w:sz w:val="22"/>
          <w:szCs w:val="22"/>
        </w:rPr>
        <w:t>ԵՄԴ</w:t>
      </w:r>
      <w:r w:rsidR="00C548C0">
        <w:rPr>
          <w:rFonts w:ascii="Sylfaen" w:hAnsi="Sylfaen" w:cs="Sylfaen"/>
          <w:i w:val="0"/>
          <w:color w:val="FF0000"/>
          <w:sz w:val="22"/>
          <w:szCs w:val="22"/>
          <w:lang w:val="de-DE"/>
        </w:rPr>
        <w:t>-</w:t>
      </w:r>
      <w:r w:rsidR="00C548C0">
        <w:rPr>
          <w:rFonts w:ascii="Sylfaen" w:hAnsi="Sylfaen" w:cs="Sylfaen"/>
          <w:i w:val="0"/>
          <w:color w:val="FF0000"/>
          <w:sz w:val="22"/>
          <w:szCs w:val="22"/>
        </w:rPr>
        <w:t>ԳՀԱՊՁԲ</w:t>
      </w:r>
      <w:r w:rsidR="00C548C0">
        <w:rPr>
          <w:rFonts w:ascii="Sylfaen" w:hAnsi="Sylfaen" w:cs="Sylfaen"/>
          <w:i w:val="0"/>
          <w:color w:val="FF0000"/>
          <w:sz w:val="22"/>
          <w:szCs w:val="22"/>
          <w:lang w:val="de-DE"/>
        </w:rPr>
        <w:t>-2</w:t>
      </w:r>
      <w:r w:rsidR="00C548C0">
        <w:rPr>
          <w:rFonts w:ascii="Sylfaen" w:hAnsi="Sylfaen" w:cs="Sylfaen"/>
          <w:i w:val="0"/>
          <w:color w:val="FF0000"/>
          <w:sz w:val="22"/>
          <w:szCs w:val="22"/>
          <w:lang w:val="hy-AM"/>
        </w:rPr>
        <w:t>4</w:t>
      </w:r>
      <w:r w:rsidR="00C548C0">
        <w:rPr>
          <w:rFonts w:ascii="Sylfaen" w:hAnsi="Sylfaen" w:cs="Sylfaen"/>
          <w:i w:val="0"/>
          <w:color w:val="FF0000"/>
          <w:sz w:val="22"/>
          <w:szCs w:val="22"/>
          <w:lang w:val="de-DE"/>
        </w:rPr>
        <w:t>/</w:t>
      </w:r>
      <w:r w:rsidR="00D75E2E">
        <w:rPr>
          <w:rFonts w:ascii="Sylfaen" w:hAnsi="Sylfaen" w:cs="Sylfaen"/>
          <w:i w:val="0"/>
          <w:color w:val="FF0000"/>
          <w:sz w:val="22"/>
          <w:szCs w:val="22"/>
          <w:lang w:val="de-DE"/>
        </w:rPr>
        <w:t>2</w:t>
      </w:r>
      <w:r w:rsidR="00397D05">
        <w:rPr>
          <w:rFonts w:ascii="Sylfaen" w:hAnsi="Sylfaen" w:cs="Sylfaen"/>
          <w:sz w:val="22"/>
          <w:szCs w:val="22"/>
          <w:lang w:val="af-ZA"/>
        </w:rPr>
        <w:t xml:space="preserve"> </w:t>
      </w:r>
      <w:r w:rsidR="00397D05">
        <w:rPr>
          <w:rFonts w:ascii="Sylfaen" w:hAnsi="Sylfaen"/>
          <w:i w:val="0"/>
          <w:lang w:val="af-ZA"/>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9F0D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9F0D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9F0D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9F0D0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9F0D02" w:rsidP="006D2CDF">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9F0D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 xml:space="preserve">Ссылка на документы, </w:t>
            </w:r>
            <w:r w:rsidRPr="0047579C">
              <w:rPr>
                <w:rFonts w:ascii="GHEA Grapalat" w:eastAsia="GHEA Grapalat" w:hAnsi="GHEA Grapalat" w:cs="GHEA Grapalat"/>
                <w:color w:val="000000"/>
              </w:rPr>
              <w:lastRenderedPageBreak/>
              <w:t>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w:t>
      </w:r>
      <w:r w:rsidRPr="000306ED">
        <w:rPr>
          <w:rFonts w:ascii="GHEA Grapalat" w:hAnsi="GHEA Grapalat"/>
        </w:rPr>
        <w:lastRenderedPageBreak/>
        <w:t>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w:t>
      </w:r>
      <w:r w:rsidRPr="000306ED">
        <w:rPr>
          <w:rFonts w:ascii="GHEA Grapalat" w:eastAsia="GHEA Grapalat" w:hAnsi="GHEA Grapalat" w:cs="GHEA Grapalat"/>
        </w:rPr>
        <w:lastRenderedPageBreak/>
        <w:t>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w:t>
      </w:r>
      <w:r w:rsidRPr="000306ED">
        <w:rPr>
          <w:rFonts w:ascii="GHEA Grapalat" w:hAnsi="GHEA Grapalat"/>
        </w:rPr>
        <w:lastRenderedPageBreak/>
        <w:t xml:space="preserve">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72D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D75E2E">
        <w:rPr>
          <w:rFonts w:ascii="Sylfaen" w:hAnsi="Sylfaen" w:cs="Sylfaen"/>
          <w:color w:val="FF0000"/>
          <w:sz w:val="22"/>
          <w:szCs w:val="22"/>
          <w:lang w:val="de-DE"/>
        </w:rPr>
        <w:t>2</w:t>
      </w:r>
      <w:r w:rsidR="00DC619D">
        <w:rPr>
          <w:rStyle w:val="af6"/>
          <w:rFonts w:ascii="GHEA Grapalat" w:hAnsi="GHEA Grapalat"/>
          <w:b/>
          <w:sz w:val="24"/>
          <w:szCs w:val="24"/>
        </w:rPr>
        <w:footnoteReference w:customMarkFollows="1" w:id="18"/>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FE72DA">
        <w:rPr>
          <w:rFonts w:ascii="GHEA Grapalat" w:hAnsi="GHEA Grapalat"/>
          <w:spacing w:val="-6"/>
        </w:rPr>
        <w:t>запрос котировок</w:t>
      </w:r>
      <w:r w:rsidRPr="005744FC">
        <w:rPr>
          <w:rFonts w:ascii="GHEA Grapalat" w:hAnsi="GHEA Grapalat"/>
          <w:spacing w:val="-6"/>
        </w:rPr>
        <w:t xml:space="preserve"> 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D75E2E">
        <w:rPr>
          <w:rFonts w:ascii="Sylfaen" w:hAnsi="Sylfaen" w:cs="Sylfaen"/>
          <w:color w:val="FF0000"/>
          <w:sz w:val="22"/>
          <w:szCs w:val="22"/>
          <w:lang w:val="de-DE"/>
        </w:rPr>
        <w:t>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82465">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D75E2E">
        <w:rPr>
          <w:rFonts w:ascii="Sylfaen" w:hAnsi="Sylfaen" w:cs="Sylfaen"/>
          <w:color w:val="FF0000"/>
          <w:sz w:val="22"/>
          <w:szCs w:val="22"/>
          <w:lang w:val="de-DE"/>
        </w:rPr>
        <w:t>2</w:t>
      </w:r>
      <w:r w:rsidR="009924E6" w:rsidRPr="00B138F3">
        <w:rPr>
          <w:rStyle w:val="af6"/>
          <w:rFonts w:ascii="GHEA Grapalat" w:hAnsi="GHEA Grapalat"/>
          <w:b/>
          <w:sz w:val="24"/>
          <w:szCs w:val="24"/>
        </w:rPr>
        <w:footnoteReference w:customMarkFollows="1" w:id="20"/>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1B53AD">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D75E2E">
        <w:rPr>
          <w:rFonts w:ascii="Sylfaen" w:hAnsi="Sylfaen" w:cs="Sylfaen"/>
          <w:color w:val="FF0000"/>
          <w:sz w:val="22"/>
          <w:szCs w:val="22"/>
          <w:lang w:val="de-DE"/>
        </w:rPr>
        <w:t>2</w:t>
      </w:r>
      <w:r w:rsidR="00397D05">
        <w:rPr>
          <w:rFonts w:ascii="Sylfaen" w:hAnsi="Sylfaen" w:cs="Sylfaen"/>
          <w:sz w:val="22"/>
          <w:szCs w:val="22"/>
          <w:lang w:val="af-ZA"/>
        </w:rPr>
        <w:t xml:space="preserve"> </w:t>
      </w:r>
      <w:r w:rsidR="00397D05">
        <w:rPr>
          <w:rFonts w:ascii="Sylfaen" w:hAnsi="Sylfaen"/>
          <w:i/>
          <w:lang w:val="af-ZA"/>
        </w:rPr>
        <w:t xml:space="preserve"> </w:t>
      </w:r>
      <w:r w:rsidRPr="00B138F3">
        <w:rPr>
          <w:rFonts w:ascii="GHEA Grapalat" w:eastAsiaTheme="minorHAnsi" w:hAnsi="GHEA Grapalat" w:cstheme="minorBidi"/>
          <w:bCs/>
        </w:rPr>
        <w:t xml:space="preserve"> организованной</w:t>
      </w:r>
      <w:r w:rsidRPr="00B138F3">
        <w:rPr>
          <w:rFonts w:ascii="GHEA Grapalat" w:eastAsiaTheme="minorHAnsi" w:hAnsi="GHEA Grapalat" w:cstheme="minorBidi"/>
          <w:sz w:val="18"/>
          <w:szCs w:val="18"/>
        </w:rPr>
        <w:t xml:space="preserve">                                                                                                                        </w:t>
      </w:r>
    </w:p>
    <w:p w:rsidR="00BF7253" w:rsidRPr="00B138F3" w:rsidRDefault="00F14DB5"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F35AD1">
        <w:rPr>
          <w:rFonts w:ascii="GHEA Mariam" w:hAnsi="GHEA Mariam"/>
          <w:b/>
          <w:color w:val="FF0000"/>
          <w:sz w:val="22"/>
          <w:szCs w:val="22"/>
          <w:lang w:val="af-ZA"/>
        </w:rPr>
        <w:t>«</w:t>
      </w:r>
      <w:proofErr w:type="spellStart"/>
      <w:r w:rsidRPr="00F35AD1">
        <w:rPr>
          <w:rFonts w:ascii="GHEA Mariam" w:hAnsi="GHEA Mariam"/>
          <w:b/>
          <w:color w:val="FF0000"/>
          <w:sz w:val="22"/>
          <w:szCs w:val="22"/>
        </w:rPr>
        <w:t>Ерасх</w:t>
      </w:r>
      <w:proofErr w:type="spellEnd"/>
      <w:r w:rsidRPr="00F35AD1">
        <w:rPr>
          <w:rFonts w:ascii="GHEA Mariam" w:hAnsi="GHEA Mariam"/>
          <w:b/>
          <w:color w:val="FF0000"/>
          <w:sz w:val="22"/>
          <w:szCs w:val="22"/>
          <w:lang w:val="af-ZA"/>
        </w:rPr>
        <w:t xml:space="preserve">ская средняя школа  Араратской области Республики Армения » </w:t>
      </w:r>
      <w:r w:rsidRPr="00F35AD1">
        <w:rPr>
          <w:rFonts w:ascii="GHEA Mariam" w:hAnsi="GHEA Mariam" w:cs="Arial"/>
          <w:b/>
          <w:color w:val="FF0000"/>
          <w:sz w:val="22"/>
          <w:szCs w:val="22"/>
          <w:lang w:val="af-ZA"/>
        </w:rPr>
        <w:t>ГНО</w:t>
      </w:r>
      <w:r w:rsidRPr="00B138F3">
        <w:rPr>
          <w:rFonts w:ascii="GHEA Grapalat" w:eastAsiaTheme="minorHAnsi" w:hAnsi="GHEA Grapalat" w:cstheme="minorBidi"/>
          <w:lang w:val="hy-AM"/>
        </w:rPr>
        <w:t xml:space="preserve"> </w:t>
      </w:r>
      <w:r w:rsidR="00BF7253" w:rsidRPr="00B138F3">
        <w:rPr>
          <w:rFonts w:ascii="GHEA Grapalat" w:eastAsiaTheme="minorHAnsi" w:hAnsi="GHEA Grapalat" w:cstheme="minorBidi"/>
          <w:lang w:val="hy-AM"/>
        </w:rPr>
        <w:t>(далее-бенефициар)</w:t>
      </w:r>
      <w:r w:rsidR="00BF7253"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00BF7253" w:rsidRPr="00B138F3">
        <w:rPr>
          <w:rFonts w:ascii="GHEA Grapalat" w:eastAsiaTheme="minorHAnsi" w:hAnsi="GHEA Grapalat" w:cstheme="minorBidi"/>
        </w:rPr>
        <w:t xml:space="preserve">щих из </w:t>
      </w:r>
      <w:r w:rsidR="00BF7253"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proofErr w:type="spellStart"/>
      <w:r w:rsidRPr="00B138F3">
        <w:rPr>
          <w:rFonts w:ascii="GHEA Grapalat" w:eastAsiaTheme="minorHAnsi" w:hAnsi="GHEA Grapalat" w:cstheme="minorBidi"/>
        </w:rPr>
        <w:t>п</w:t>
      </w:r>
      <w:proofErr w:type="spellEnd"/>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w:t>
      </w:r>
      <w:proofErr w:type="gramStart"/>
      <w:r w:rsidRPr="001F3278">
        <w:rPr>
          <w:rFonts w:ascii="GHEA Grapalat" w:eastAsiaTheme="minorHAnsi" w:hAnsi="GHEA Grapalat" w:cstheme="minorBidi"/>
        </w:rPr>
        <w:t>и</w:t>
      </w:r>
      <w:r w:rsidR="0062057D" w:rsidRPr="001F3278">
        <w:rPr>
          <w:rFonts w:ascii="GHEA Grapalat" w:eastAsiaTheme="minorHAnsi" w:hAnsi="GHEA Grapalat" w:cstheme="minorBidi"/>
        </w:rPr>
        <w:t>-</w:t>
      </w:r>
      <w:proofErr w:type="gramEnd"/>
      <w:r w:rsidR="0062057D" w:rsidRPr="001F3278">
        <w:rPr>
          <w:rFonts w:ascii="GHEA Grapalat" w:eastAsiaTheme="minorHAnsi" w:hAnsi="GHEA Grapalat" w:cstheme="minorBidi"/>
        </w:rPr>
        <w:t xml:space="preserve">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156CB" w:rsidRDefault="003156CB">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82465">
        <w:rPr>
          <w:rFonts w:ascii="GHEA Grapalat" w:hAnsi="GHEA Grapalat"/>
          <w:b/>
        </w:rPr>
        <w:t xml:space="preserve">запрос </w:t>
      </w:r>
      <w:proofErr w:type="spellStart"/>
      <w:r w:rsidR="00782465">
        <w:rPr>
          <w:rFonts w:ascii="GHEA Grapalat" w:hAnsi="GHEA Grapalat"/>
          <w:b/>
        </w:rPr>
        <w:t>отировок</w:t>
      </w:r>
      <w:proofErr w:type="spellEnd"/>
      <w:r w:rsidRPr="00B138F3">
        <w:rPr>
          <w:rFonts w:ascii="GHEA Grapalat" w:hAnsi="GHEA Grapalat" w:cs="Arial"/>
          <w:b/>
        </w:rPr>
        <w:br/>
      </w:r>
      <w:r w:rsidRPr="00B138F3">
        <w:rPr>
          <w:rFonts w:ascii="GHEA Grapalat" w:hAnsi="GHEA Grapalat"/>
          <w:b/>
        </w:rPr>
        <w:t xml:space="preserve">под кодом </w:t>
      </w:r>
      <w:r w:rsidR="00C548C0">
        <w:rPr>
          <w:rFonts w:ascii="Sylfaen" w:hAnsi="Sylfaen" w:cs="Sylfaen"/>
          <w:color w:val="FF0000"/>
          <w:sz w:val="22"/>
          <w:szCs w:val="22"/>
        </w:rPr>
        <w:t>ԵՄԴ</w:t>
      </w:r>
      <w:r w:rsidR="00C548C0">
        <w:rPr>
          <w:rFonts w:ascii="Sylfaen" w:hAnsi="Sylfaen" w:cs="Sylfaen"/>
          <w:color w:val="FF0000"/>
          <w:sz w:val="22"/>
          <w:szCs w:val="22"/>
          <w:lang w:val="de-DE"/>
        </w:rPr>
        <w:t>-</w:t>
      </w:r>
      <w:r w:rsidR="00C548C0">
        <w:rPr>
          <w:rFonts w:ascii="Sylfaen" w:hAnsi="Sylfaen" w:cs="Sylfaen"/>
          <w:color w:val="FF0000"/>
          <w:sz w:val="22"/>
          <w:szCs w:val="22"/>
        </w:rPr>
        <w:t>ԳՀԱՊՁԲ</w:t>
      </w:r>
      <w:r w:rsidR="00C548C0">
        <w:rPr>
          <w:rFonts w:ascii="Sylfaen" w:hAnsi="Sylfaen" w:cs="Sylfaen"/>
          <w:color w:val="FF0000"/>
          <w:sz w:val="22"/>
          <w:szCs w:val="22"/>
          <w:lang w:val="de-DE"/>
        </w:rPr>
        <w:t>-2</w:t>
      </w:r>
      <w:r w:rsidR="00C548C0">
        <w:rPr>
          <w:rFonts w:ascii="Sylfaen" w:hAnsi="Sylfaen" w:cs="Sylfaen"/>
          <w:i/>
          <w:color w:val="FF0000"/>
          <w:sz w:val="22"/>
          <w:szCs w:val="22"/>
          <w:lang w:val="hy-AM"/>
        </w:rPr>
        <w:t>4</w:t>
      </w:r>
      <w:r w:rsidR="00C548C0">
        <w:rPr>
          <w:rFonts w:ascii="Sylfaen" w:hAnsi="Sylfaen" w:cs="Sylfaen"/>
          <w:color w:val="FF0000"/>
          <w:sz w:val="22"/>
          <w:szCs w:val="22"/>
          <w:lang w:val="de-DE"/>
        </w:rPr>
        <w:t>/</w:t>
      </w:r>
      <w:r w:rsidR="00D75E2E">
        <w:rPr>
          <w:rFonts w:ascii="Sylfaen" w:hAnsi="Sylfaen" w:cs="Sylfaen"/>
          <w:color w:val="FF0000"/>
          <w:sz w:val="22"/>
          <w:szCs w:val="22"/>
          <w:lang w:val="de-DE"/>
        </w:rPr>
        <w:t>2</w:t>
      </w:r>
      <w:r w:rsidRPr="00B138F3">
        <w:rPr>
          <w:rStyle w:val="af6"/>
          <w:rFonts w:ascii="GHEA Grapalat" w:hAnsi="GHEA Grapalat"/>
          <w:b/>
        </w:rPr>
        <w:footnoteReference w:customMarkFollows="1" w:id="21"/>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F14DB5" w:rsidRPr="00F35AD1">
        <w:rPr>
          <w:rFonts w:ascii="GHEA Mariam" w:hAnsi="GHEA Mariam"/>
          <w:b/>
          <w:color w:val="FF0000"/>
          <w:sz w:val="22"/>
          <w:szCs w:val="22"/>
          <w:lang w:val="af-ZA"/>
        </w:rPr>
        <w:t>«</w:t>
      </w:r>
      <w:proofErr w:type="spellStart"/>
      <w:r w:rsidR="00F14DB5" w:rsidRPr="00F35AD1">
        <w:rPr>
          <w:rFonts w:ascii="GHEA Mariam" w:hAnsi="GHEA Mariam"/>
          <w:b/>
          <w:color w:val="FF0000"/>
          <w:sz w:val="22"/>
          <w:szCs w:val="22"/>
        </w:rPr>
        <w:t>Ерасх</w:t>
      </w:r>
      <w:proofErr w:type="spellEnd"/>
      <w:r w:rsidR="00F14DB5" w:rsidRPr="00F35AD1">
        <w:rPr>
          <w:rFonts w:ascii="GHEA Mariam" w:hAnsi="GHEA Mariam"/>
          <w:b/>
          <w:color w:val="FF0000"/>
          <w:sz w:val="22"/>
          <w:szCs w:val="22"/>
          <w:lang w:val="af-ZA"/>
        </w:rPr>
        <w:t xml:space="preserve">ская средняя школа  Араратской области Республики Армения» </w:t>
      </w:r>
      <w:r w:rsidR="00F14DB5" w:rsidRPr="00F35AD1">
        <w:rPr>
          <w:rFonts w:ascii="GHEA Mariam" w:hAnsi="GHEA Mariam" w:cs="Arial"/>
          <w:b/>
          <w:color w:val="FF0000"/>
          <w:sz w:val="22"/>
          <w:szCs w:val="22"/>
          <w:lang w:val="af-ZA"/>
        </w:rPr>
        <w:t>ГНО</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 xml:space="preserve">номер </w:t>
      </w:r>
      <w:proofErr w:type="gramStart"/>
      <w:r w:rsidRPr="00D66198">
        <w:rPr>
          <w:rFonts w:ascii="GHEA Grapalat" w:eastAsiaTheme="minorHAnsi" w:hAnsi="GHEA Grapalat" w:cstheme="minorBidi"/>
          <w:sz w:val="18"/>
          <w:szCs w:val="18"/>
        </w:rPr>
        <w:t>заключаемого</w:t>
      </w:r>
      <w:proofErr w:type="gramEnd"/>
      <w:r w:rsidRPr="00D66198">
        <w:rPr>
          <w:rFonts w:ascii="GHEA Grapalat" w:eastAsiaTheme="minorHAnsi" w:hAnsi="GHEA Grapalat" w:cstheme="minorBidi"/>
          <w:sz w:val="18"/>
          <w:szCs w:val="18"/>
        </w:rPr>
        <w:t xml:space="preserve"> </w:t>
      </w:r>
      <w:proofErr w:type="spellStart"/>
      <w:r w:rsidRPr="00D66198">
        <w:rPr>
          <w:rFonts w:ascii="GHEA Grapalat" w:eastAsiaTheme="minorHAnsi" w:hAnsi="GHEA Grapalat" w:cstheme="minorBidi"/>
          <w:sz w:val="18"/>
          <w:szCs w:val="18"/>
        </w:rPr>
        <w:t>договара</w:t>
      </w:r>
      <w:proofErr w:type="spellEnd"/>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proofErr w:type="gramStart"/>
      <w:r w:rsidRPr="00D66198">
        <w:rPr>
          <w:rFonts w:ascii="GHEA Grapalat" w:eastAsiaTheme="minorHAnsi" w:hAnsi="GHEA Grapalat" w:cstheme="minorBidi"/>
        </w:rPr>
        <w:t>дня</w:t>
      </w:r>
      <w:proofErr w:type="gramEnd"/>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D66198">
        <w:rPr>
          <w:rFonts w:ascii="GHEA Grapalat" w:eastAsiaTheme="minorHAnsi" w:hAnsi="GHEA Grapalat" w:cstheme="minorBidi"/>
        </w:rPr>
        <w:t>кодом</w:t>
      </w:r>
      <w:proofErr w:type="gramEnd"/>
      <w:r w:rsidRPr="00D66198">
        <w:rPr>
          <w:rFonts w:ascii="GHEA Grapalat" w:eastAsiaTheme="minorHAnsi" w:hAnsi="GHEA Grapalat" w:cstheme="minorBidi"/>
        </w:rPr>
        <w:t xml:space="preserve">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600977" w:rsidRDefault="00600977">
      <w:pPr>
        <w:rPr>
          <w:rFonts w:ascii="GHEA Grapalat" w:hAnsi="GHEA Grapalat"/>
          <w:b/>
        </w:rPr>
      </w:pPr>
      <w:r>
        <w:rPr>
          <w:rFonts w:ascii="GHEA Grapalat" w:hAnsi="GHEA Grapalat"/>
          <w:b/>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82465">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600977">
        <w:rPr>
          <w:rFonts w:ascii="Sylfaen" w:hAnsi="Sylfaen" w:cs="Sylfaen"/>
          <w:color w:val="FF0000"/>
          <w:sz w:val="22"/>
          <w:szCs w:val="22"/>
          <w:lang w:val="de-DE"/>
        </w:rPr>
        <w:t>2</w:t>
      </w:r>
      <w:r w:rsidRPr="00B138F3">
        <w:rPr>
          <w:rStyle w:val="af6"/>
          <w:rFonts w:ascii="GHEA Grapalat" w:hAnsi="GHEA Grapalat"/>
          <w:b/>
        </w:rPr>
        <w:footnoteReference w:customMarkFollows="1" w:id="22"/>
        <w:t>*</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w:t>
      </w:r>
      <w:r w:rsidRPr="004E7015">
        <w:rPr>
          <w:rFonts w:ascii="GHEA Grapalat" w:eastAsiaTheme="minorHAnsi" w:hAnsi="GHEA Grapalat" w:cstheme="minorBidi"/>
        </w:rPr>
        <w:t>договором (</w:t>
      </w:r>
      <w:proofErr w:type="spellStart"/>
      <w:r w:rsidRPr="004E7015">
        <w:rPr>
          <w:rFonts w:ascii="GHEA Grapalat" w:eastAsiaTheme="minorHAnsi" w:hAnsi="GHEA Grapalat" w:cstheme="minorBidi"/>
        </w:rPr>
        <w:t>далее-договор</w:t>
      </w:r>
      <w:proofErr w:type="spellEnd"/>
      <w:r w:rsidRPr="004E7015">
        <w:rPr>
          <w:rFonts w:ascii="GHEA Grapalat" w:eastAsiaTheme="minorHAnsi" w:hAnsi="GHEA Grapalat" w:cstheme="minorBidi"/>
        </w:rPr>
        <w:t>)</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F14DB5" w:rsidRPr="00F35AD1">
        <w:rPr>
          <w:rFonts w:ascii="GHEA Mariam" w:hAnsi="GHEA Mariam"/>
          <w:b/>
          <w:color w:val="FF0000"/>
          <w:sz w:val="22"/>
          <w:szCs w:val="22"/>
          <w:lang w:val="af-ZA"/>
        </w:rPr>
        <w:t>«</w:t>
      </w:r>
      <w:proofErr w:type="spellStart"/>
      <w:r w:rsidR="00F14DB5" w:rsidRPr="00F35AD1">
        <w:rPr>
          <w:rFonts w:ascii="GHEA Mariam" w:hAnsi="GHEA Mariam"/>
          <w:b/>
          <w:color w:val="FF0000"/>
          <w:sz w:val="22"/>
          <w:szCs w:val="22"/>
        </w:rPr>
        <w:t>Ерасх</w:t>
      </w:r>
      <w:proofErr w:type="spellEnd"/>
      <w:r w:rsidR="00F14DB5" w:rsidRPr="00F35AD1">
        <w:rPr>
          <w:rFonts w:ascii="GHEA Mariam" w:hAnsi="GHEA Mariam"/>
          <w:b/>
          <w:color w:val="FF0000"/>
          <w:sz w:val="22"/>
          <w:szCs w:val="22"/>
          <w:lang w:val="af-ZA"/>
        </w:rPr>
        <w:t xml:space="preserve">ская средняя школа  Араратской области Республики Армения» </w:t>
      </w:r>
      <w:r w:rsidR="00F14DB5" w:rsidRPr="00F35AD1">
        <w:rPr>
          <w:rFonts w:ascii="GHEA Mariam" w:hAnsi="GHEA Mariam" w:cs="Arial"/>
          <w:b/>
          <w:color w:val="FF0000"/>
          <w:sz w:val="22"/>
          <w:szCs w:val="22"/>
          <w:lang w:val="af-ZA"/>
        </w:rPr>
        <w:t>ГНО</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600977">
        <w:rPr>
          <w:rFonts w:ascii="Sylfaen" w:hAnsi="Sylfaen" w:cs="Sylfaen"/>
          <w:color w:val="FF0000"/>
          <w:sz w:val="22"/>
          <w:szCs w:val="22"/>
          <w:lang w:val="de-DE"/>
        </w:rPr>
        <w:t>2</w:t>
      </w:r>
      <w:r w:rsidRPr="00B138F3">
        <w:rPr>
          <w:rFonts w:ascii="GHEA Grapalat" w:eastAsiaTheme="minorHAnsi" w:hAnsi="GHEA Grapalat" w:cstheme="minorBidi"/>
        </w:rPr>
        <w:t>.</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w:t>
      </w:r>
      <w:proofErr w:type="spellStart"/>
      <w:r w:rsidR="00C2217E" w:rsidRPr="00340AB0">
        <w:rPr>
          <w:rFonts w:ascii="GHEA Grapalat" w:eastAsiaTheme="minorHAnsi" w:hAnsi="GHEA Grapalat" w:cstheme="minorBidi"/>
        </w:rPr>
        <w:t>представленн</w:t>
      </w:r>
      <w:proofErr w:type="spellEnd"/>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w:t>
      </w:r>
      <w:proofErr w:type="gramStart"/>
      <w:r w:rsidRPr="003870B7">
        <w:rPr>
          <w:rFonts w:ascii="GHEA Grapalat" w:eastAsiaTheme="minorHAnsi" w:hAnsi="GHEA Grapalat" w:cstheme="minorBidi"/>
          <w:sz w:val="18"/>
          <w:szCs w:val="18"/>
        </w:rPr>
        <w:t>заключаемого</w:t>
      </w:r>
      <w:proofErr w:type="gramEnd"/>
      <w:r w:rsidRPr="003870B7">
        <w:rPr>
          <w:rFonts w:ascii="GHEA Grapalat" w:eastAsiaTheme="minorHAnsi" w:hAnsi="GHEA Grapalat" w:cstheme="minorBidi"/>
          <w:sz w:val="18"/>
          <w:szCs w:val="18"/>
        </w:rPr>
        <w:t xml:space="preserve"> </w:t>
      </w:r>
      <w:proofErr w:type="spellStart"/>
      <w:r w:rsidRPr="003870B7">
        <w:rPr>
          <w:rFonts w:ascii="GHEA Grapalat" w:eastAsiaTheme="minorHAnsi" w:hAnsi="GHEA Grapalat" w:cstheme="minorBidi"/>
          <w:sz w:val="18"/>
          <w:szCs w:val="18"/>
        </w:rPr>
        <w:t>договара</w:t>
      </w:r>
      <w:proofErr w:type="spellEnd"/>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proofErr w:type="gramStart"/>
      <w:r w:rsidRPr="003870B7">
        <w:rPr>
          <w:rFonts w:ascii="GHEA Grapalat" w:eastAsiaTheme="minorHAnsi" w:hAnsi="GHEA Grapalat" w:cstheme="minorBidi"/>
        </w:rPr>
        <w:t>дня</w:t>
      </w:r>
      <w:proofErr w:type="gramEnd"/>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3870B7">
        <w:rPr>
          <w:rFonts w:ascii="GHEA Grapalat" w:eastAsiaTheme="minorHAnsi" w:hAnsi="GHEA Grapalat" w:cstheme="minorBidi"/>
        </w:rPr>
        <w:t>кодом</w:t>
      </w:r>
      <w:proofErr w:type="gramEnd"/>
      <w:r w:rsidRPr="003870B7">
        <w:rPr>
          <w:rFonts w:ascii="GHEA Grapalat" w:eastAsiaTheme="minorHAnsi" w:hAnsi="GHEA Grapalat" w:cstheme="minorBidi"/>
        </w:rPr>
        <w:t xml:space="preserve">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120ED7" w:rsidRDefault="00120ED7">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82465">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120ED7">
        <w:rPr>
          <w:rFonts w:ascii="Sylfaen" w:hAnsi="Sylfaen" w:cs="Sylfaen"/>
          <w:color w:val="FF0000"/>
          <w:sz w:val="22"/>
          <w:szCs w:val="22"/>
          <w:lang w:val="de-DE"/>
        </w:rPr>
        <w:t>2</w:t>
      </w:r>
      <w:r w:rsidRPr="00B138F3">
        <w:rPr>
          <w:rStyle w:val="af6"/>
          <w:rFonts w:ascii="GHEA Grapalat" w:hAnsi="GHEA Grapalat"/>
          <w:i/>
          <w:sz w:val="22"/>
          <w:szCs w:val="22"/>
        </w:rPr>
        <w:footnoteReference w:customMarkFollows="1" w:id="2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w:t>
      </w:r>
      <w:r w:rsidR="002347B1" w:rsidRPr="002347B1">
        <w:rPr>
          <w:rFonts w:ascii="Sylfaen" w:hAnsi="Sylfaen" w:cs="Sylfaen"/>
          <w:color w:val="FF0000"/>
          <w:sz w:val="22"/>
          <w:szCs w:val="22"/>
        </w:rPr>
        <w:t xml:space="preserve">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120ED7">
        <w:rPr>
          <w:rFonts w:ascii="Sylfaen" w:hAnsi="Sylfaen" w:cs="Sylfaen"/>
          <w:color w:val="FF0000"/>
          <w:sz w:val="22"/>
          <w:szCs w:val="22"/>
          <w:lang w:val="de-DE"/>
        </w:rPr>
        <w:t>2</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F7F0B" w:rsidRDefault="004F7F0B">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82465">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Pr="00B138F3">
        <w:rPr>
          <w:rStyle w:val="af6"/>
          <w:rFonts w:ascii="GHEA Grapalat" w:hAnsi="GHEA Grapalat"/>
          <w:b/>
          <w:sz w:val="24"/>
          <w:szCs w:val="24"/>
        </w:rPr>
        <w:footnoteReference w:customMarkFollows="1" w:id="25"/>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F14DB5"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F35AD1">
        <w:rPr>
          <w:rFonts w:ascii="GHEA Mariam" w:hAnsi="GHEA Mariam"/>
          <w:b/>
          <w:color w:val="FF0000"/>
          <w:sz w:val="22"/>
          <w:szCs w:val="22"/>
          <w:lang w:val="af-ZA"/>
        </w:rPr>
        <w:t>«</w:t>
      </w:r>
      <w:proofErr w:type="spellStart"/>
      <w:r w:rsidRPr="00F35AD1">
        <w:rPr>
          <w:rFonts w:ascii="GHEA Mariam" w:hAnsi="GHEA Mariam"/>
          <w:b/>
          <w:color w:val="FF0000"/>
          <w:sz w:val="22"/>
          <w:szCs w:val="22"/>
        </w:rPr>
        <w:t>Ерасх</w:t>
      </w:r>
      <w:proofErr w:type="spellEnd"/>
      <w:r w:rsidRPr="00F35AD1">
        <w:rPr>
          <w:rFonts w:ascii="GHEA Mariam" w:hAnsi="GHEA Mariam"/>
          <w:b/>
          <w:color w:val="FF0000"/>
          <w:sz w:val="22"/>
          <w:szCs w:val="22"/>
          <w:lang w:val="af-ZA"/>
        </w:rPr>
        <w:t xml:space="preserve">ская средняя школа  Араратской области Республики Армения» </w:t>
      </w:r>
      <w:r w:rsidRPr="00F35AD1">
        <w:rPr>
          <w:rFonts w:ascii="GHEA Mariam" w:hAnsi="GHEA Mariam" w:cs="Arial"/>
          <w:b/>
          <w:color w:val="FF0000"/>
          <w:sz w:val="22"/>
          <w:szCs w:val="22"/>
          <w:lang w:val="af-ZA"/>
        </w:rPr>
        <w:t>ГНО</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w:t>
      </w:r>
      <w:proofErr w:type="spellStart"/>
      <w:r w:rsidR="005B3A59" w:rsidRPr="00B138F3">
        <w:rPr>
          <w:rFonts w:ascii="GHEA Grapalat" w:eastAsiaTheme="minorHAnsi" w:hAnsi="GHEA Grapalat" w:cstheme="minorBidi"/>
        </w:rPr>
        <w:t>далее-бенефициар</w:t>
      </w:r>
      <w:proofErr w:type="spellEnd"/>
      <w:r w:rsidR="005B3A59" w:rsidRPr="00B138F3">
        <w:rPr>
          <w:rFonts w:ascii="GHEA Grapalat" w:eastAsiaTheme="minorHAnsi" w:hAnsi="GHEA Grapalat" w:cstheme="minorBidi"/>
        </w:rPr>
        <w:t>) и</w:t>
      </w:r>
      <w:r w:rsidR="005B3A59" w:rsidRPr="00B138F3">
        <w:rPr>
          <w:rStyle w:val="af5"/>
          <w:rFonts w:ascii="GHEA Grapalat" w:hAnsi="GHEA Grapalat"/>
          <w:b w:val="0"/>
          <w:sz w:val="20"/>
          <w:szCs w:val="20"/>
        </w:rPr>
        <w:t xml:space="preserve">   </w:t>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005B3A59"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w:t>
      </w:r>
      <w:proofErr w:type="gramStart"/>
      <w:r w:rsidRPr="00665A01">
        <w:rPr>
          <w:rFonts w:ascii="GHEA Grapalat" w:eastAsiaTheme="minorHAnsi" w:hAnsi="GHEA Grapalat" w:cstheme="minorBidi"/>
          <w:sz w:val="18"/>
          <w:szCs w:val="18"/>
        </w:rPr>
        <w:t>заключаемого</w:t>
      </w:r>
      <w:proofErr w:type="gramEnd"/>
      <w:r w:rsidRPr="00665A01">
        <w:rPr>
          <w:rFonts w:ascii="GHEA Grapalat" w:eastAsiaTheme="minorHAnsi" w:hAnsi="GHEA Grapalat" w:cstheme="minorBidi"/>
          <w:sz w:val="18"/>
          <w:szCs w:val="18"/>
        </w:rPr>
        <w:t xml:space="preserve"> </w:t>
      </w:r>
      <w:proofErr w:type="spellStart"/>
      <w:r w:rsidRPr="00665A01">
        <w:rPr>
          <w:rFonts w:ascii="GHEA Grapalat" w:eastAsiaTheme="minorHAnsi" w:hAnsi="GHEA Grapalat" w:cstheme="minorBidi"/>
          <w:sz w:val="18"/>
          <w:szCs w:val="18"/>
        </w:rPr>
        <w:t>договара</w:t>
      </w:r>
      <w:proofErr w:type="spellEnd"/>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дня</w:t>
      </w:r>
      <w:proofErr w:type="gramEnd"/>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FC10BB" w:rsidRDefault="00FC10BB">
      <w:pPr>
        <w:rPr>
          <w:rFonts w:ascii="GHEA Grapalat" w:hAnsi="GHEA Grapalat"/>
          <w:i/>
        </w:rPr>
      </w:pPr>
    </w:p>
    <w:p w:rsidR="00993173" w:rsidRDefault="00993173">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82465">
        <w:rPr>
          <w:rFonts w:ascii="GHEA Grapalat" w:hAnsi="GHEA Grapalat"/>
          <w:i/>
        </w:rPr>
        <w:t>запрос котировок</w:t>
      </w:r>
      <w:r w:rsidRPr="00B138F3">
        <w:rPr>
          <w:rFonts w:ascii="GHEA Grapalat" w:hAnsi="GHEA Grapalat"/>
          <w:i/>
        </w:rPr>
        <w:br/>
        <w:t xml:space="preserve">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Pr="00B138F3">
        <w:rPr>
          <w:rStyle w:val="af6"/>
          <w:rFonts w:ascii="GHEA Grapalat" w:hAnsi="GHEA Grapalat"/>
          <w:i/>
        </w:rPr>
        <w:footnoteReference w:customMarkFollows="1" w:id="26"/>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w:t>
      </w:r>
      <w:r w:rsidR="002347B1" w:rsidRPr="002347B1">
        <w:rPr>
          <w:rFonts w:ascii="Sylfaen" w:hAnsi="Sylfaen" w:cs="Sylfaen"/>
          <w:color w:val="FF0000"/>
          <w:sz w:val="22"/>
          <w:szCs w:val="22"/>
        </w:rPr>
        <w:t xml:space="preserve">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Pr="00B138F3">
        <w:rPr>
          <w:rFonts w:ascii="GHEA Grapalat" w:hAnsi="GHEA Grapalat"/>
        </w:rPr>
        <w:t>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7E428E" w:rsidRDefault="007E428E">
      <w:pPr>
        <w:rPr>
          <w:rFonts w:ascii="GHEA Grapalat" w:hAnsi="GHEA Grapalat"/>
          <w:b/>
        </w:rPr>
      </w:pPr>
      <w:r>
        <w:rPr>
          <w:rFonts w:ascii="GHEA Grapalat" w:hAnsi="GHEA Grapalat"/>
          <w:b/>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Pr="00B138F3">
        <w:rPr>
          <w:rStyle w:val="af6"/>
          <w:rFonts w:ascii="GHEA Grapalat" w:hAnsi="GHEA Grapalat"/>
          <w:b/>
          <w:sz w:val="24"/>
          <w:szCs w:val="24"/>
        </w:rPr>
        <w:footnoteReference w:customMarkFollows="1" w:id="28"/>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1. Настоящая  гарантия  (</w:t>
      </w:r>
      <w:proofErr w:type="spellStart"/>
      <w:r w:rsidRPr="00731BFC">
        <w:rPr>
          <w:rFonts w:ascii="GHEA Grapalat" w:eastAsiaTheme="minorHAnsi" w:hAnsi="GHEA Grapalat" w:cstheme="minorBidi"/>
        </w:rPr>
        <w:t>далее-гарантия</w:t>
      </w:r>
      <w:proofErr w:type="spellEnd"/>
      <w:r w:rsidRPr="00731BFC">
        <w:rPr>
          <w:rFonts w:ascii="GHEA Grapalat" w:eastAsiaTheme="minorHAnsi" w:hAnsi="GHEA Grapalat" w:cstheme="minorBidi"/>
        </w:rPr>
        <w:t>) является  обеспечением  исполнения обязательств (</w:t>
      </w:r>
      <w:proofErr w:type="spellStart"/>
      <w:r w:rsidRPr="00731BFC">
        <w:rPr>
          <w:rFonts w:ascii="GHEA Grapalat" w:eastAsiaTheme="minorHAnsi" w:hAnsi="GHEA Grapalat" w:cstheme="minorBidi"/>
        </w:rPr>
        <w:t>далее-гарантированные</w:t>
      </w:r>
      <w:proofErr w:type="spellEnd"/>
      <w:r w:rsidRPr="00731BFC">
        <w:rPr>
          <w:rFonts w:ascii="GHEA Grapalat" w:eastAsiaTheme="minorHAnsi" w:hAnsi="GHEA Grapalat" w:cstheme="minorBidi"/>
        </w:rPr>
        <w:t xml:space="preserve">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proofErr w:type="spellStart"/>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w:t>
      </w:r>
      <w:proofErr w:type="spellEnd"/>
      <w:r w:rsidRPr="00731BFC">
        <w:rPr>
          <w:rFonts w:ascii="GHEA Grapalat" w:eastAsiaTheme="minorHAnsi" w:hAnsi="GHEA Grapalat" w:cstheme="minorBidi"/>
        </w:rPr>
        <w:t xml:space="preserve"> </w:t>
      </w:r>
      <w:proofErr w:type="gramStart"/>
      <w:r w:rsidRPr="00731BFC">
        <w:rPr>
          <w:rFonts w:ascii="GHEA Grapalat" w:eastAsiaTheme="minorHAnsi" w:hAnsi="GHEA Grapalat" w:cstheme="minorBidi"/>
        </w:rPr>
        <w:t>между</w:t>
      </w:r>
      <w:proofErr w:type="gramEnd"/>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F14DB5"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F35AD1">
        <w:rPr>
          <w:rFonts w:ascii="GHEA Mariam" w:hAnsi="GHEA Mariam"/>
          <w:b/>
          <w:color w:val="FF0000"/>
          <w:sz w:val="22"/>
          <w:szCs w:val="22"/>
          <w:lang w:val="af-ZA"/>
        </w:rPr>
        <w:t>«</w:t>
      </w:r>
      <w:proofErr w:type="spellStart"/>
      <w:r w:rsidRPr="00F35AD1">
        <w:rPr>
          <w:rFonts w:ascii="GHEA Mariam" w:hAnsi="GHEA Mariam"/>
          <w:b/>
          <w:color w:val="FF0000"/>
          <w:sz w:val="22"/>
          <w:szCs w:val="22"/>
        </w:rPr>
        <w:t>Ерасх</w:t>
      </w:r>
      <w:proofErr w:type="spellEnd"/>
      <w:r w:rsidRPr="00F35AD1">
        <w:rPr>
          <w:rFonts w:ascii="GHEA Mariam" w:hAnsi="GHEA Mariam"/>
          <w:b/>
          <w:color w:val="FF0000"/>
          <w:sz w:val="22"/>
          <w:szCs w:val="22"/>
          <w:lang w:val="af-ZA"/>
        </w:rPr>
        <w:t xml:space="preserve">ская средняя школа  Араратской области Республики Армения» </w:t>
      </w:r>
      <w:r w:rsidRPr="00F35AD1">
        <w:rPr>
          <w:rFonts w:ascii="GHEA Mariam" w:hAnsi="GHEA Mariam" w:cs="Arial"/>
          <w:b/>
          <w:color w:val="FF0000"/>
          <w:sz w:val="22"/>
          <w:szCs w:val="22"/>
          <w:lang w:val="af-ZA"/>
        </w:rPr>
        <w:t>ГНО</w:t>
      </w:r>
      <w:r w:rsidRPr="00731BFC">
        <w:rPr>
          <w:rFonts w:ascii="GHEA Grapalat" w:eastAsiaTheme="minorHAnsi" w:hAnsi="GHEA Grapalat" w:cstheme="minorBidi"/>
        </w:rPr>
        <w:t xml:space="preserve"> </w:t>
      </w:r>
      <w:r>
        <w:rPr>
          <w:rFonts w:ascii="GHEA Grapalat" w:eastAsiaTheme="minorHAnsi" w:hAnsi="GHEA Grapalat" w:cstheme="minorBidi"/>
        </w:rPr>
        <w:t xml:space="preserve"> </w:t>
      </w:r>
      <w:r w:rsidR="00A943A0" w:rsidRPr="00731BFC">
        <w:rPr>
          <w:rFonts w:ascii="GHEA Grapalat" w:eastAsiaTheme="minorHAnsi" w:hAnsi="GHEA Grapalat" w:cstheme="minorBidi"/>
        </w:rPr>
        <w:t>(</w:t>
      </w:r>
      <w:proofErr w:type="spellStart"/>
      <w:r w:rsidR="00A943A0" w:rsidRPr="00731BFC">
        <w:rPr>
          <w:rFonts w:ascii="GHEA Grapalat" w:eastAsiaTheme="minorHAnsi" w:hAnsi="GHEA Grapalat" w:cstheme="minorBidi"/>
        </w:rPr>
        <w:t>далее-бенефициар</w:t>
      </w:r>
      <w:proofErr w:type="spellEnd"/>
      <w:r w:rsidR="00A943A0" w:rsidRPr="00731BFC">
        <w:rPr>
          <w:rFonts w:ascii="GHEA Grapalat" w:eastAsiaTheme="minorHAnsi" w:hAnsi="GHEA Grapalat" w:cstheme="minorBidi"/>
        </w:rPr>
        <w:t>)   и</w:t>
      </w:r>
      <w:r w:rsidR="00A943A0" w:rsidRPr="00731BFC">
        <w:rPr>
          <w:rStyle w:val="af5"/>
          <w:rFonts w:ascii="GHEA Grapalat" w:hAnsi="GHEA Grapalat"/>
          <w:b w:val="0"/>
          <w:sz w:val="20"/>
          <w:szCs w:val="20"/>
        </w:rPr>
        <w:t xml:space="preserve">     </w:t>
      </w:r>
      <w:r w:rsidR="00A943A0" w:rsidRPr="00731BFC">
        <w:rPr>
          <w:rStyle w:val="af5"/>
          <w:rFonts w:ascii="GHEA Grapalat" w:hAnsi="GHEA Grapalat"/>
          <w:b w:val="0"/>
          <w:sz w:val="20"/>
          <w:szCs w:val="20"/>
          <w:u w:val="single"/>
          <w:lang w:val="hy-AM"/>
        </w:rPr>
        <w:tab/>
      </w:r>
      <w:r w:rsidR="00A943A0" w:rsidRPr="00731BFC">
        <w:rPr>
          <w:rStyle w:val="af5"/>
          <w:rFonts w:ascii="GHEA Grapalat" w:hAnsi="GHEA Grapalat"/>
          <w:b w:val="0"/>
          <w:sz w:val="20"/>
          <w:szCs w:val="20"/>
          <w:u w:val="single"/>
          <w:lang w:val="hy-AM"/>
        </w:rPr>
        <w:tab/>
      </w:r>
      <w:r w:rsidR="00A943A0" w:rsidRPr="00731BFC">
        <w:rPr>
          <w:rStyle w:val="af5"/>
          <w:rFonts w:ascii="GHEA Grapalat" w:hAnsi="GHEA Grapalat"/>
          <w:b w:val="0"/>
          <w:sz w:val="20"/>
          <w:szCs w:val="20"/>
          <w:u w:val="single"/>
          <w:lang w:val="hy-AM"/>
        </w:rPr>
        <w:tab/>
      </w:r>
      <w:r w:rsidR="00A943A0" w:rsidRPr="00731BFC">
        <w:rPr>
          <w:rStyle w:val="af5"/>
          <w:rFonts w:ascii="GHEA Grapalat" w:hAnsi="GHEA Grapalat"/>
          <w:b w:val="0"/>
          <w:sz w:val="20"/>
          <w:szCs w:val="20"/>
          <w:u w:val="single"/>
          <w:lang w:val="hy-AM"/>
        </w:rPr>
        <w:tab/>
      </w:r>
      <w:r w:rsidR="00A943A0" w:rsidRPr="00731BFC">
        <w:rPr>
          <w:rFonts w:eastAsiaTheme="minorHAnsi"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proofErr w:type="spellStart"/>
      <w:r w:rsidRPr="00731BFC">
        <w:rPr>
          <w:rFonts w:ascii="GHEA Grapalat" w:eastAsiaTheme="minorHAnsi" w:hAnsi="GHEA Grapalat" w:cstheme="minorBidi"/>
        </w:rPr>
        <w:t>далее-принципал</w:t>
      </w:r>
      <w:proofErr w:type="spellEnd"/>
      <w:r w:rsidRPr="00731BFC">
        <w:rPr>
          <w:rFonts w:ascii="GHEA Grapalat" w:eastAsiaTheme="minorHAnsi" w:hAnsi="GHEA Grapalat" w:cstheme="minorBidi"/>
        </w:rPr>
        <w:t xml:space="preserve">).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xml:space="preserve">),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w:t>
      </w:r>
      <w:proofErr w:type="gramStart"/>
      <w:r w:rsidRPr="00910F01">
        <w:rPr>
          <w:rFonts w:ascii="GHEA Grapalat" w:eastAsiaTheme="minorHAnsi" w:hAnsi="GHEA Grapalat" w:cstheme="minorBidi"/>
          <w:sz w:val="18"/>
          <w:szCs w:val="18"/>
        </w:rPr>
        <w:t>заключаемого</w:t>
      </w:r>
      <w:proofErr w:type="gramEnd"/>
      <w:r w:rsidRPr="00910F01">
        <w:rPr>
          <w:rFonts w:ascii="GHEA Grapalat" w:eastAsiaTheme="minorHAnsi" w:hAnsi="GHEA Grapalat" w:cstheme="minorBidi"/>
          <w:sz w:val="18"/>
          <w:szCs w:val="18"/>
        </w:rPr>
        <w:t xml:space="preserve"> </w:t>
      </w:r>
      <w:proofErr w:type="spellStart"/>
      <w:r w:rsidRPr="00910F01">
        <w:rPr>
          <w:rFonts w:ascii="GHEA Grapalat" w:eastAsiaTheme="minorHAnsi" w:hAnsi="GHEA Grapalat" w:cstheme="minorBidi"/>
          <w:sz w:val="18"/>
          <w:szCs w:val="18"/>
        </w:rPr>
        <w:t>договара</w:t>
      </w:r>
      <w:proofErr w:type="spellEnd"/>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дня</w:t>
      </w:r>
      <w:proofErr w:type="gramEnd"/>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Pr="00C869C9">
        <w:rPr>
          <w:rFonts w:ascii="GHEA Grapalat" w:eastAsiaTheme="minorHAnsi" w:hAnsi="GHEA Grapalat" w:cstheme="minorBidi"/>
        </w:rPr>
        <w:t>.</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993173" w:rsidRDefault="00993173">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2347B1">
        <w:rPr>
          <w:rFonts w:ascii="Sylfaen" w:hAnsi="Sylfaen" w:cs="Sylfaen"/>
          <w:color w:val="FF0000"/>
          <w:sz w:val="22"/>
          <w:szCs w:val="22"/>
        </w:rPr>
        <w:t>ԵՄԴ</w:t>
      </w:r>
      <w:r w:rsidR="002347B1">
        <w:rPr>
          <w:rFonts w:ascii="Sylfaen" w:hAnsi="Sylfaen" w:cs="Sylfaen"/>
          <w:color w:val="FF0000"/>
          <w:sz w:val="22"/>
          <w:szCs w:val="22"/>
          <w:lang w:val="de-DE"/>
        </w:rPr>
        <w:t>-</w:t>
      </w:r>
      <w:r w:rsidR="002347B1">
        <w:rPr>
          <w:rFonts w:ascii="Sylfaen" w:hAnsi="Sylfaen" w:cs="Sylfaen"/>
          <w:color w:val="FF0000"/>
          <w:sz w:val="22"/>
          <w:szCs w:val="22"/>
        </w:rPr>
        <w:t>ԳՀԱՊՁԲ</w:t>
      </w:r>
      <w:r w:rsidR="002347B1">
        <w:rPr>
          <w:rFonts w:ascii="Sylfaen" w:hAnsi="Sylfaen" w:cs="Sylfaen"/>
          <w:color w:val="FF0000"/>
          <w:sz w:val="22"/>
          <w:szCs w:val="22"/>
          <w:lang w:val="de-DE"/>
        </w:rPr>
        <w:t>-2</w:t>
      </w:r>
      <w:r w:rsidR="002347B1">
        <w:rPr>
          <w:rFonts w:ascii="Sylfaen" w:hAnsi="Sylfaen" w:cs="Sylfaen"/>
          <w:i/>
          <w:color w:val="FF0000"/>
          <w:sz w:val="22"/>
          <w:szCs w:val="22"/>
          <w:lang w:val="hy-AM"/>
        </w:rPr>
        <w:t>4</w:t>
      </w:r>
      <w:r w:rsidR="002347B1">
        <w:rPr>
          <w:rFonts w:ascii="Sylfaen" w:hAnsi="Sylfaen" w:cs="Sylfaen"/>
          <w:color w:val="FF0000"/>
          <w:sz w:val="22"/>
          <w:szCs w:val="22"/>
          <w:lang w:val="de-DE"/>
        </w:rPr>
        <w:t>/</w:t>
      </w:r>
      <w:r w:rsidR="00993173">
        <w:rPr>
          <w:rFonts w:ascii="Sylfaen" w:hAnsi="Sylfaen" w:cs="Sylfaen"/>
          <w:color w:val="FF0000"/>
          <w:sz w:val="22"/>
          <w:szCs w:val="22"/>
          <w:lang w:val="de-DE"/>
        </w:rPr>
        <w:t>2</w:t>
      </w:r>
      <w:r w:rsidR="005250C2" w:rsidRPr="00B138F3">
        <w:rPr>
          <w:rStyle w:val="af6"/>
          <w:rFonts w:ascii="GHEA Grapalat" w:hAnsi="GHEA Grapalat"/>
          <w:b/>
          <w:sz w:val="24"/>
          <w:szCs w:val="24"/>
        </w:rPr>
        <w:footnoteReference w:customMarkFollows="1" w:id="29"/>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B138F3">
        <w:rPr>
          <w:rFonts w:ascii="GHEA Grapalat" w:hAnsi="GHEA Grapalat"/>
        </w:rPr>
        <w:t>.</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3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lastRenderedPageBreak/>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3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3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w:t>
      </w:r>
      <w:r>
        <w:rPr>
          <w:rFonts w:ascii="GHEA Grapalat" w:hAnsi="GHEA Grapalat"/>
        </w:rPr>
        <w:lastRenderedPageBreak/>
        <w:t xml:space="preserve">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3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 xml:space="preserve">Уплата пеней и (или) штрафов не освобождает стороны от полного исполнения своих </w:t>
      </w:r>
      <w:r w:rsidR="0094684E" w:rsidRPr="00B138F3">
        <w:rPr>
          <w:rFonts w:ascii="GHEA Grapalat" w:hAnsi="GHEA Grapalat"/>
        </w:rPr>
        <w:lastRenderedPageBreak/>
        <w:t>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w:t>
      </w:r>
      <w:r w:rsidRPr="00B138F3">
        <w:rPr>
          <w:rFonts w:ascii="GHEA Grapalat" w:hAnsi="GHEA Grapalat"/>
          <w:spacing w:val="-6"/>
        </w:rPr>
        <w:lastRenderedPageBreak/>
        <w:t>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w:t>
      </w:r>
      <w:r w:rsidR="00DD41E4" w:rsidRPr="00B138F3">
        <w:rPr>
          <w:rFonts w:ascii="GHEA Grapalat" w:hAnsi="GHEA Grapalat"/>
          <w:spacing w:val="-6"/>
        </w:rPr>
        <w:lastRenderedPageBreak/>
        <w:t xml:space="preserve">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w:t>
      </w:r>
      <w:proofErr w:type="gramStart"/>
      <w:r w:rsidR="00BA249F" w:rsidRPr="00DC2F9B">
        <w:rPr>
          <w:rFonts w:ascii="GHEA Grapalat" w:hAnsi="GHEA Grapalat"/>
        </w:rPr>
        <w:t>дств дл</w:t>
      </w:r>
      <w:proofErr w:type="gramEnd"/>
      <w:r w:rsidR="00BA249F" w:rsidRPr="00DC2F9B">
        <w:rPr>
          <w:rFonts w:ascii="GHEA Grapalat" w:hAnsi="GHEA Grapalat"/>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w:t>
      </w:r>
      <w:proofErr w:type="gramStart"/>
      <w:r w:rsidRPr="00974EA8">
        <w:rPr>
          <w:rFonts w:ascii="GHEA Grapalat" w:hAnsi="GHEA Grapalat"/>
        </w:rPr>
        <w:t>o</w:t>
      </w:r>
      <w:proofErr w:type="spellEnd"/>
      <w:proofErr w:type="gram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7"/>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046ABA">
        <w:rPr>
          <w:rFonts w:ascii="Sylfaen" w:hAnsi="Sylfaen" w:cs="Sylfaen"/>
          <w:color w:val="FF0000"/>
          <w:sz w:val="22"/>
          <w:szCs w:val="22"/>
        </w:rPr>
        <w:t>ԵՄԴ</w:t>
      </w:r>
      <w:r w:rsidR="00046ABA">
        <w:rPr>
          <w:rFonts w:ascii="Sylfaen" w:hAnsi="Sylfaen" w:cs="Sylfaen"/>
          <w:color w:val="FF0000"/>
          <w:sz w:val="22"/>
          <w:szCs w:val="22"/>
          <w:lang w:val="de-DE"/>
        </w:rPr>
        <w:t>-</w:t>
      </w:r>
      <w:r w:rsidR="00046ABA">
        <w:rPr>
          <w:rFonts w:ascii="Sylfaen" w:hAnsi="Sylfaen" w:cs="Sylfaen"/>
          <w:color w:val="FF0000"/>
          <w:sz w:val="22"/>
          <w:szCs w:val="22"/>
        </w:rPr>
        <w:t>ԳՀԱՊՁԲ</w:t>
      </w:r>
      <w:r w:rsidR="00046ABA">
        <w:rPr>
          <w:rFonts w:ascii="Sylfaen" w:hAnsi="Sylfaen" w:cs="Sylfaen"/>
          <w:color w:val="FF0000"/>
          <w:sz w:val="22"/>
          <w:szCs w:val="22"/>
          <w:lang w:val="de-DE"/>
        </w:rPr>
        <w:t>-2</w:t>
      </w:r>
      <w:r w:rsidR="00046ABA">
        <w:rPr>
          <w:rFonts w:ascii="Sylfaen" w:hAnsi="Sylfaen" w:cs="Sylfaen"/>
          <w:i/>
          <w:color w:val="FF0000"/>
          <w:sz w:val="22"/>
          <w:szCs w:val="22"/>
          <w:lang w:val="hy-AM"/>
        </w:rPr>
        <w:t>4</w:t>
      </w:r>
      <w:r w:rsidR="00046ABA">
        <w:rPr>
          <w:rFonts w:ascii="Sylfaen" w:hAnsi="Sylfaen" w:cs="Sylfaen"/>
          <w:color w:val="FF0000"/>
          <w:sz w:val="22"/>
          <w:szCs w:val="22"/>
          <w:lang w:val="de-DE"/>
        </w:rPr>
        <w:t>/</w:t>
      </w:r>
      <w:r w:rsidR="00993173">
        <w:rPr>
          <w:rFonts w:ascii="Sylfaen" w:hAnsi="Sylfaen" w:cs="Sylfaen"/>
          <w:color w:val="FF0000"/>
          <w:sz w:val="22"/>
          <w:szCs w:val="22"/>
          <w:lang w:val="de-DE"/>
        </w:rPr>
        <w:t>2</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1682"/>
        <w:gridCol w:w="1559"/>
        <w:gridCol w:w="1529"/>
        <w:gridCol w:w="2803"/>
        <w:gridCol w:w="777"/>
        <w:gridCol w:w="741"/>
        <w:gridCol w:w="1143"/>
        <w:gridCol w:w="920"/>
        <w:gridCol w:w="850"/>
        <w:gridCol w:w="1158"/>
        <w:gridCol w:w="1111"/>
      </w:tblGrid>
      <w:tr w:rsidR="00B138F3" w:rsidRPr="00B138F3" w:rsidTr="00EC5BCA">
        <w:trPr>
          <w:jc w:val="center"/>
        </w:trPr>
        <w:tc>
          <w:tcPr>
            <w:tcW w:w="1516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C5BCA">
        <w:trPr>
          <w:trHeight w:val="219"/>
          <w:jc w:val="center"/>
        </w:trPr>
        <w:tc>
          <w:tcPr>
            <w:tcW w:w="89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8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29"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9"/>
              <w:t>**</w:t>
            </w:r>
          </w:p>
        </w:tc>
        <w:tc>
          <w:tcPr>
            <w:tcW w:w="2803"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77"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4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43"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2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19" w:type="dxa"/>
            <w:gridSpan w:val="3"/>
            <w:vAlign w:val="center"/>
          </w:tcPr>
          <w:p w:rsidR="00071D1C" w:rsidRPr="00B138F3" w:rsidRDefault="00397D05" w:rsidP="00B46D58">
            <w:pPr>
              <w:widowControl w:val="0"/>
              <w:jc w:val="center"/>
              <w:rPr>
                <w:rFonts w:ascii="GHEA Grapalat" w:hAnsi="GHEA Grapalat"/>
                <w:sz w:val="16"/>
                <w:szCs w:val="16"/>
              </w:rPr>
            </w:pPr>
            <w:r w:rsidRPr="00B138F3">
              <w:rPr>
                <w:rFonts w:ascii="GHEA Grapalat" w:hAnsi="GHEA Grapalat"/>
                <w:sz w:val="16"/>
                <w:szCs w:val="16"/>
              </w:rPr>
              <w:t>П</w:t>
            </w:r>
            <w:r w:rsidR="00071D1C" w:rsidRPr="00B138F3">
              <w:rPr>
                <w:rFonts w:ascii="GHEA Grapalat" w:hAnsi="GHEA Grapalat"/>
                <w:sz w:val="16"/>
                <w:szCs w:val="16"/>
              </w:rPr>
              <w:t>оставки</w:t>
            </w:r>
          </w:p>
        </w:tc>
      </w:tr>
      <w:tr w:rsidR="00B138F3" w:rsidRPr="00B138F3" w:rsidTr="00EC5BCA">
        <w:trPr>
          <w:trHeight w:val="445"/>
          <w:jc w:val="center"/>
        </w:trPr>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682"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529" w:type="dxa"/>
            <w:vMerge/>
            <w:vAlign w:val="center"/>
          </w:tcPr>
          <w:p w:rsidR="00071D1C" w:rsidRPr="00B138F3" w:rsidRDefault="00071D1C" w:rsidP="00B46D58">
            <w:pPr>
              <w:widowControl w:val="0"/>
              <w:jc w:val="center"/>
              <w:rPr>
                <w:rFonts w:ascii="GHEA Grapalat" w:hAnsi="GHEA Grapalat"/>
                <w:sz w:val="16"/>
                <w:szCs w:val="16"/>
              </w:rPr>
            </w:pPr>
          </w:p>
        </w:tc>
        <w:tc>
          <w:tcPr>
            <w:tcW w:w="2803" w:type="dxa"/>
            <w:vMerge/>
            <w:vAlign w:val="center"/>
          </w:tcPr>
          <w:p w:rsidR="00071D1C" w:rsidRPr="00B138F3" w:rsidRDefault="00071D1C" w:rsidP="00B46D58">
            <w:pPr>
              <w:widowControl w:val="0"/>
              <w:jc w:val="center"/>
              <w:rPr>
                <w:rFonts w:ascii="GHEA Grapalat" w:hAnsi="GHEA Grapalat"/>
                <w:sz w:val="16"/>
                <w:szCs w:val="16"/>
              </w:rPr>
            </w:pPr>
          </w:p>
        </w:tc>
        <w:tc>
          <w:tcPr>
            <w:tcW w:w="777" w:type="dxa"/>
            <w:vMerge/>
            <w:vAlign w:val="center"/>
          </w:tcPr>
          <w:p w:rsidR="00071D1C" w:rsidRPr="00B138F3" w:rsidRDefault="00071D1C" w:rsidP="00B46D58">
            <w:pPr>
              <w:widowControl w:val="0"/>
              <w:jc w:val="center"/>
              <w:rPr>
                <w:rFonts w:ascii="GHEA Grapalat" w:hAnsi="GHEA Grapalat"/>
                <w:sz w:val="16"/>
                <w:szCs w:val="16"/>
              </w:rPr>
            </w:pPr>
          </w:p>
        </w:tc>
        <w:tc>
          <w:tcPr>
            <w:tcW w:w="741" w:type="dxa"/>
            <w:vMerge/>
            <w:vAlign w:val="center"/>
          </w:tcPr>
          <w:p w:rsidR="00071D1C" w:rsidRPr="00B138F3" w:rsidRDefault="00071D1C" w:rsidP="00B46D58">
            <w:pPr>
              <w:widowControl w:val="0"/>
              <w:jc w:val="center"/>
              <w:rPr>
                <w:rFonts w:ascii="GHEA Grapalat" w:hAnsi="GHEA Grapalat"/>
                <w:sz w:val="16"/>
                <w:szCs w:val="16"/>
              </w:rPr>
            </w:pPr>
          </w:p>
        </w:tc>
        <w:tc>
          <w:tcPr>
            <w:tcW w:w="1143" w:type="dxa"/>
            <w:vMerge/>
            <w:vAlign w:val="center"/>
          </w:tcPr>
          <w:p w:rsidR="00071D1C" w:rsidRPr="00B138F3" w:rsidRDefault="00071D1C" w:rsidP="00B46D58">
            <w:pPr>
              <w:widowControl w:val="0"/>
              <w:jc w:val="center"/>
              <w:rPr>
                <w:rFonts w:ascii="GHEA Grapalat" w:hAnsi="GHEA Grapalat"/>
                <w:sz w:val="16"/>
                <w:szCs w:val="16"/>
              </w:rPr>
            </w:pPr>
          </w:p>
        </w:tc>
        <w:tc>
          <w:tcPr>
            <w:tcW w:w="920"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11"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40"/>
              <w:t>***</w:t>
            </w:r>
          </w:p>
        </w:tc>
      </w:tr>
      <w:tr w:rsidR="00E27880" w:rsidRPr="00B138F3" w:rsidTr="00EC5BCA">
        <w:trPr>
          <w:trHeight w:val="246"/>
          <w:jc w:val="center"/>
        </w:trPr>
        <w:tc>
          <w:tcPr>
            <w:tcW w:w="890" w:type="dxa"/>
          </w:tcPr>
          <w:p w:rsidR="00E27880" w:rsidRPr="00B138F3" w:rsidRDefault="00E27880" w:rsidP="00AA5116">
            <w:pPr>
              <w:widowControl w:val="0"/>
              <w:jc w:val="center"/>
              <w:rPr>
                <w:rFonts w:ascii="GHEA Grapalat" w:hAnsi="GHEA Grapalat"/>
                <w:sz w:val="16"/>
                <w:szCs w:val="16"/>
              </w:rPr>
            </w:pPr>
            <w:r>
              <w:rPr>
                <w:rFonts w:ascii="GHEA Grapalat" w:hAnsi="GHEA Grapalat"/>
                <w:sz w:val="16"/>
                <w:szCs w:val="16"/>
              </w:rPr>
              <w:t>1</w:t>
            </w:r>
          </w:p>
        </w:tc>
        <w:tc>
          <w:tcPr>
            <w:tcW w:w="1682" w:type="dxa"/>
            <w:vAlign w:val="bottom"/>
          </w:tcPr>
          <w:p w:rsidR="00E27880" w:rsidRDefault="00E27880" w:rsidP="00AA5116">
            <w:pPr>
              <w:rPr>
                <w:rFonts w:ascii="Sylfaen" w:hAnsi="Sylfaen" w:cs="Calibri"/>
                <w:color w:val="000000"/>
                <w:sz w:val="20"/>
                <w:szCs w:val="20"/>
              </w:rPr>
            </w:pPr>
            <w:r>
              <w:rPr>
                <w:rFonts w:ascii="Sylfaen" w:hAnsi="Sylfaen" w:cs="Calibri"/>
                <w:color w:val="000000"/>
                <w:sz w:val="20"/>
                <w:szCs w:val="20"/>
              </w:rPr>
              <w:t>15872400</w:t>
            </w:r>
          </w:p>
        </w:tc>
        <w:tc>
          <w:tcPr>
            <w:tcW w:w="1559" w:type="dxa"/>
            <w:vAlign w:val="center"/>
          </w:tcPr>
          <w:p w:rsidR="00E27880" w:rsidRPr="00E822F3" w:rsidRDefault="00E27880" w:rsidP="00AA5116">
            <w:pPr>
              <w:rPr>
                <w:rFonts w:ascii="Sylfaen" w:hAnsi="Sylfaen" w:cs="Sylfaen"/>
                <w:sz w:val="18"/>
                <w:szCs w:val="18"/>
              </w:rPr>
            </w:pPr>
            <w:r w:rsidRPr="00E822F3">
              <w:rPr>
                <w:rFonts w:ascii="Sylfaen" w:hAnsi="Sylfaen" w:cs="Sylfaen"/>
                <w:sz w:val="18"/>
                <w:szCs w:val="18"/>
              </w:rPr>
              <w:t>соль</w:t>
            </w:r>
          </w:p>
        </w:tc>
        <w:tc>
          <w:tcPr>
            <w:tcW w:w="1529" w:type="dxa"/>
          </w:tcPr>
          <w:p w:rsidR="00E27880" w:rsidRPr="00B138F3" w:rsidRDefault="00E27880" w:rsidP="00AA5116">
            <w:pPr>
              <w:widowControl w:val="0"/>
              <w:jc w:val="center"/>
              <w:rPr>
                <w:rFonts w:ascii="GHEA Grapalat" w:hAnsi="GHEA Grapalat"/>
                <w:sz w:val="16"/>
                <w:szCs w:val="16"/>
              </w:rPr>
            </w:pPr>
          </w:p>
        </w:tc>
        <w:tc>
          <w:tcPr>
            <w:tcW w:w="2803" w:type="dxa"/>
          </w:tcPr>
          <w:p w:rsidR="00E27880" w:rsidRPr="00B138F3" w:rsidRDefault="00E27880" w:rsidP="00AA5116">
            <w:pPr>
              <w:widowControl w:val="0"/>
              <w:jc w:val="both"/>
              <w:rPr>
                <w:rFonts w:ascii="GHEA Grapalat" w:hAnsi="GHEA Grapalat"/>
                <w:sz w:val="16"/>
                <w:szCs w:val="16"/>
              </w:rPr>
            </w:pPr>
            <w:r w:rsidRPr="00D501BE">
              <w:rPr>
                <w:rFonts w:ascii="GHEA Grapalat" w:hAnsi="GHEA Grapalat"/>
                <w:sz w:val="16"/>
                <w:szCs w:val="16"/>
              </w:rPr>
              <w:t xml:space="preserve">Соль пищевая высшего качества, йодированная </w:t>
            </w:r>
            <w:r>
              <w:rPr>
                <w:rFonts w:ascii="GHEA Grapalat" w:hAnsi="GHEA Grapalat"/>
                <w:sz w:val="16"/>
                <w:szCs w:val="16"/>
              </w:rPr>
              <w:t>ГОСТ</w:t>
            </w:r>
            <w:r w:rsidRPr="00D501BE">
              <w:rPr>
                <w:rFonts w:ascii="GHEA Grapalat" w:hAnsi="GHEA Grapalat"/>
                <w:sz w:val="16"/>
                <w:szCs w:val="16"/>
              </w:rPr>
              <w:t xml:space="preserve"> 239-2005 Срок годности не менее 12 месяцев со дня производства.</w:t>
            </w:r>
          </w:p>
        </w:tc>
        <w:tc>
          <w:tcPr>
            <w:tcW w:w="777" w:type="dxa"/>
          </w:tcPr>
          <w:p w:rsidR="00E27880" w:rsidRPr="00B138F3" w:rsidRDefault="00E27880" w:rsidP="00AA5116">
            <w:pPr>
              <w:widowControl w:val="0"/>
              <w:jc w:val="center"/>
              <w:rPr>
                <w:rFonts w:ascii="GHEA Grapalat" w:hAnsi="GHEA Grapalat"/>
                <w:sz w:val="16"/>
                <w:szCs w:val="16"/>
              </w:rPr>
            </w:pPr>
            <w:r>
              <w:rPr>
                <w:rFonts w:ascii="GHEA Grapalat" w:hAnsi="GHEA Grapalat"/>
                <w:sz w:val="16"/>
                <w:szCs w:val="16"/>
              </w:rPr>
              <w:t>кг</w:t>
            </w:r>
          </w:p>
        </w:tc>
        <w:tc>
          <w:tcPr>
            <w:tcW w:w="741" w:type="dxa"/>
            <w:vAlign w:val="bottom"/>
          </w:tcPr>
          <w:p w:rsidR="00E27880" w:rsidRDefault="00E27880">
            <w:pPr>
              <w:jc w:val="right"/>
              <w:rPr>
                <w:rFonts w:ascii="Sylfaen" w:hAnsi="Sylfaen" w:cs="Arial"/>
                <w:color w:val="000000"/>
                <w:sz w:val="20"/>
                <w:szCs w:val="20"/>
              </w:rPr>
            </w:pPr>
            <w:r>
              <w:rPr>
                <w:rFonts w:ascii="Sylfaen" w:hAnsi="Sylfaen" w:cs="Arial"/>
                <w:color w:val="000000"/>
                <w:sz w:val="20"/>
                <w:szCs w:val="20"/>
              </w:rPr>
              <w:t>180</w:t>
            </w:r>
          </w:p>
        </w:tc>
        <w:tc>
          <w:tcPr>
            <w:tcW w:w="1143" w:type="dxa"/>
            <w:vAlign w:val="bottom"/>
          </w:tcPr>
          <w:p w:rsidR="00E27880" w:rsidRDefault="00E27880">
            <w:pPr>
              <w:jc w:val="center"/>
              <w:rPr>
                <w:rFonts w:ascii="Arial LatArm" w:hAnsi="Arial LatArm" w:cs="Arial"/>
                <w:sz w:val="20"/>
                <w:szCs w:val="20"/>
              </w:rPr>
            </w:pPr>
            <w:r>
              <w:rPr>
                <w:rFonts w:ascii="Arial LatArm" w:hAnsi="Arial LatArm" w:cs="Arial"/>
                <w:sz w:val="20"/>
                <w:szCs w:val="20"/>
              </w:rPr>
              <w:t>1242</w:t>
            </w:r>
          </w:p>
        </w:tc>
        <w:tc>
          <w:tcPr>
            <w:tcW w:w="920" w:type="dxa"/>
            <w:vAlign w:val="bottom"/>
          </w:tcPr>
          <w:p w:rsidR="00E27880" w:rsidRDefault="00E27880">
            <w:pPr>
              <w:jc w:val="right"/>
              <w:rPr>
                <w:rFonts w:ascii="Arial LatArm" w:hAnsi="Arial LatArm" w:cs="Arial"/>
                <w:sz w:val="20"/>
                <w:szCs w:val="20"/>
              </w:rPr>
            </w:pPr>
            <w:r>
              <w:rPr>
                <w:rFonts w:ascii="Arial LatArm" w:hAnsi="Arial LatArm" w:cs="Arial"/>
                <w:sz w:val="20"/>
                <w:szCs w:val="20"/>
              </w:rPr>
              <w:t>6,9</w:t>
            </w:r>
          </w:p>
        </w:tc>
        <w:tc>
          <w:tcPr>
            <w:tcW w:w="850" w:type="dxa"/>
          </w:tcPr>
          <w:p w:rsidR="00E27880" w:rsidRDefault="00E27880"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E27880" w:rsidRDefault="00E27880" w:rsidP="00AA5116">
            <w:r w:rsidRPr="00186F26">
              <w:t>По запросу клиента</w:t>
            </w:r>
          </w:p>
        </w:tc>
        <w:tc>
          <w:tcPr>
            <w:tcW w:w="1111" w:type="dxa"/>
          </w:tcPr>
          <w:p w:rsidR="00E27880" w:rsidRPr="003A5526" w:rsidRDefault="00E27880" w:rsidP="007A6A39">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GHEA Grapalat" w:hAnsi="GHEA Grapalat"/>
                <w:sz w:val="16"/>
                <w:szCs w:val="16"/>
                <w:lang w:val="en-US"/>
              </w:rPr>
              <w:t>25.</w:t>
            </w:r>
            <w:r w:rsidR="007A6A39">
              <w:rPr>
                <w:rFonts w:ascii="GHEA Grapalat" w:hAnsi="GHEA Grapalat"/>
                <w:sz w:val="16"/>
                <w:szCs w:val="16"/>
                <w:lang w:val="en-US"/>
              </w:rPr>
              <w:t>12</w:t>
            </w:r>
            <w:r>
              <w:rPr>
                <w:rFonts w:ascii="GHEA Grapalat" w:hAnsi="GHEA Grapalat"/>
                <w:sz w:val="16"/>
                <w:szCs w:val="16"/>
                <w:lang w:val="en-US"/>
              </w:rPr>
              <w:t>.202</w:t>
            </w:r>
            <w:r w:rsidR="007A6A39">
              <w:rPr>
                <w:rFonts w:ascii="GHEA Grapalat" w:hAnsi="GHEA Grapalat"/>
                <w:sz w:val="16"/>
                <w:szCs w:val="16"/>
                <w:lang w:val="en-US"/>
              </w:rPr>
              <w:t>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2</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15421100</w:t>
            </w:r>
          </w:p>
        </w:tc>
        <w:tc>
          <w:tcPr>
            <w:tcW w:w="1559" w:type="dxa"/>
            <w:vAlign w:val="center"/>
          </w:tcPr>
          <w:p w:rsidR="007A6A39" w:rsidRPr="00E822F3" w:rsidRDefault="007A6A39" w:rsidP="00AA5116">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A26F0C">
              <w:rPr>
                <w:rFonts w:ascii="GHEA Grapalat" w:hAnsi="GHEA Grapalat"/>
                <w:sz w:val="16"/>
                <w:szCs w:val="16"/>
              </w:rPr>
              <w:t>Приготовлено путем растворения и дробления семян подсолнечника, высшего качества, фильтрованное, дезодорированное. Безопасность: согласно гигиеническим нормам N 2-III-4.9-01-2010, маркировка: согласно статье 9 Закона РА "О безопасности пищевых продуктов".</w:t>
            </w:r>
          </w:p>
        </w:tc>
        <w:tc>
          <w:tcPr>
            <w:tcW w:w="777" w:type="dxa"/>
          </w:tcPr>
          <w:p w:rsidR="007A6A39" w:rsidRPr="00B138F3" w:rsidRDefault="007A6A39" w:rsidP="00AA5116">
            <w:pPr>
              <w:widowControl w:val="0"/>
              <w:jc w:val="center"/>
              <w:rPr>
                <w:rFonts w:ascii="GHEA Grapalat" w:hAnsi="GHEA Grapalat"/>
                <w:sz w:val="16"/>
                <w:szCs w:val="16"/>
              </w:rPr>
            </w:pPr>
            <w:proofErr w:type="gramStart"/>
            <w:r>
              <w:rPr>
                <w:rFonts w:ascii="GHEA Grapalat" w:hAnsi="GHEA Grapalat"/>
                <w:sz w:val="16"/>
                <w:szCs w:val="16"/>
              </w:rPr>
              <w:t>л</w:t>
            </w:r>
            <w:proofErr w:type="gramEnd"/>
            <w:r>
              <w:rPr>
                <w:rFonts w:ascii="GHEA Grapalat" w:hAnsi="GHEA Grapalat"/>
                <w:sz w:val="16"/>
                <w:szCs w:val="16"/>
              </w:rPr>
              <w:t>итр</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1100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37620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34,2</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3</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03211300</w:t>
            </w:r>
          </w:p>
        </w:tc>
        <w:tc>
          <w:tcPr>
            <w:tcW w:w="1559" w:type="dxa"/>
            <w:vAlign w:val="center"/>
          </w:tcPr>
          <w:p w:rsidR="007A6A39" w:rsidRPr="00E822F3" w:rsidRDefault="007A6A39" w:rsidP="00AA5116">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8909D7">
              <w:rPr>
                <w:rFonts w:ascii="GHEA Grapalat" w:hAnsi="GHEA Grapalat"/>
                <w:sz w:val="16"/>
                <w:szCs w:val="16"/>
              </w:rPr>
              <w:t xml:space="preserve">Белые, крупные, высокорослые, удлиненные, цельные, по ширине делятся на 1-4 сорта, влажность от 13% до 14% в зависимости от сорта. Безопасность и маркировка по РА авто. 2007 г. Статья 9 Закона РА «О безопасности пищевых </w:t>
            </w:r>
            <w:r w:rsidRPr="008909D7">
              <w:rPr>
                <w:rFonts w:ascii="GHEA Grapalat" w:hAnsi="GHEA Grapalat"/>
                <w:sz w:val="16"/>
                <w:szCs w:val="16"/>
              </w:rPr>
              <w:lastRenderedPageBreak/>
              <w:t>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777" w:type="dxa"/>
          </w:tcPr>
          <w:p w:rsidR="007A6A39" w:rsidRDefault="007A6A39" w:rsidP="00AA5116">
            <w:r w:rsidRPr="00DA493D">
              <w:rPr>
                <w:rFonts w:ascii="GHEA Grapalat" w:hAnsi="GHEA Grapalat"/>
                <w:sz w:val="16"/>
                <w:szCs w:val="16"/>
              </w:rPr>
              <w:lastRenderedPageBreak/>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700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37310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53,3</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lastRenderedPageBreak/>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lastRenderedPageBreak/>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lastRenderedPageBreak/>
              <w:t>4</w:t>
            </w:r>
          </w:p>
        </w:tc>
        <w:tc>
          <w:tcPr>
            <w:tcW w:w="1682" w:type="dxa"/>
            <w:vAlign w:val="bottom"/>
          </w:tcPr>
          <w:p w:rsidR="007A6A39" w:rsidRDefault="007A6A39" w:rsidP="00AA5116">
            <w:pPr>
              <w:rPr>
                <w:rFonts w:ascii="Sylfaen" w:hAnsi="Sylfaen" w:cs="Calibri"/>
                <w:sz w:val="20"/>
                <w:szCs w:val="20"/>
              </w:rPr>
            </w:pPr>
            <w:r>
              <w:rPr>
                <w:rFonts w:ascii="Sylfaen" w:hAnsi="Sylfaen" w:cs="Calibri"/>
                <w:sz w:val="20"/>
                <w:szCs w:val="20"/>
              </w:rPr>
              <w:t>03221110</w:t>
            </w:r>
          </w:p>
        </w:tc>
        <w:tc>
          <w:tcPr>
            <w:tcW w:w="1559" w:type="dxa"/>
            <w:vAlign w:val="center"/>
          </w:tcPr>
          <w:p w:rsidR="007A6A39" w:rsidRPr="00E822F3" w:rsidRDefault="007A6A39" w:rsidP="00AA5116">
            <w:pPr>
              <w:rPr>
                <w:rFonts w:ascii="Sylfaen" w:hAnsi="Sylfaen" w:cs="Calibri"/>
                <w:sz w:val="18"/>
                <w:szCs w:val="18"/>
              </w:rPr>
            </w:pPr>
            <w:r w:rsidRPr="00E822F3">
              <w:rPr>
                <w:rFonts w:ascii="Sylfaen" w:hAnsi="Sylfaen" w:cs="Calibri"/>
                <w:sz w:val="18"/>
                <w:szCs w:val="18"/>
              </w:rPr>
              <w:t>морковь</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CB1816">
              <w:rPr>
                <w:rFonts w:ascii="GHEA Grapalat" w:hAnsi="GHEA Grapalat"/>
                <w:sz w:val="16"/>
                <w:szCs w:val="16"/>
              </w:rPr>
              <w:t xml:space="preserve">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w:t>
            </w:r>
            <w:proofErr w:type="spellStart"/>
            <w:r w:rsidRPr="00CB1816">
              <w:rPr>
                <w:rFonts w:ascii="GHEA Grapalat" w:hAnsi="GHEA Grapalat"/>
                <w:sz w:val="16"/>
                <w:szCs w:val="16"/>
              </w:rPr>
              <w:t>декабр</w:t>
            </w:r>
            <w:proofErr w:type="spellEnd"/>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350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11515</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32,9</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5</w:t>
            </w:r>
          </w:p>
        </w:tc>
        <w:tc>
          <w:tcPr>
            <w:tcW w:w="1682" w:type="dxa"/>
            <w:vAlign w:val="bottom"/>
          </w:tcPr>
          <w:p w:rsidR="007A6A39" w:rsidRDefault="007A6A39" w:rsidP="00AA5116">
            <w:pPr>
              <w:rPr>
                <w:rFonts w:ascii="Calibri" w:hAnsi="Calibri" w:cs="Calibri"/>
                <w:sz w:val="20"/>
                <w:szCs w:val="20"/>
              </w:rPr>
            </w:pPr>
            <w:r>
              <w:rPr>
                <w:rFonts w:ascii="Calibri" w:hAnsi="Calibri" w:cs="Calibri"/>
                <w:sz w:val="20"/>
                <w:szCs w:val="20"/>
              </w:rPr>
              <w:t>03222128</w:t>
            </w:r>
          </w:p>
        </w:tc>
        <w:tc>
          <w:tcPr>
            <w:tcW w:w="1559" w:type="dxa"/>
          </w:tcPr>
          <w:p w:rsidR="007A6A39" w:rsidRPr="00E822F3" w:rsidRDefault="007A6A39" w:rsidP="00AA5116">
            <w:pPr>
              <w:widowControl w:val="0"/>
              <w:rPr>
                <w:rFonts w:ascii="Sylfaen" w:hAnsi="Sylfaen"/>
                <w:sz w:val="18"/>
                <w:szCs w:val="18"/>
              </w:rPr>
            </w:pPr>
            <w:r w:rsidRPr="00E822F3">
              <w:rPr>
                <w:rFonts w:ascii="Sylfaen" w:hAnsi="Sylfaen"/>
                <w:sz w:val="18"/>
                <w:szCs w:val="18"/>
              </w:rPr>
              <w:t>яблоко</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B05118">
              <w:rPr>
                <w:rFonts w:ascii="GHEA Grapalat" w:hAnsi="GHEA Grapalat"/>
                <w:sz w:val="16"/>
                <w:szCs w:val="16"/>
              </w:rPr>
              <w:t xml:space="preserve">Яблоко свежее, I </w:t>
            </w:r>
            <w:proofErr w:type="spellStart"/>
            <w:r w:rsidRPr="00B05118">
              <w:rPr>
                <w:rFonts w:ascii="GHEA Grapalat" w:hAnsi="GHEA Grapalat"/>
                <w:sz w:val="16"/>
                <w:szCs w:val="16"/>
              </w:rPr>
              <w:t>фруктологическая</w:t>
            </w:r>
            <w:proofErr w:type="spellEnd"/>
            <w:r w:rsidRPr="00B05118">
              <w:rPr>
                <w:rFonts w:ascii="GHEA Grapalat" w:hAnsi="GHEA Grapalat"/>
                <w:sz w:val="16"/>
                <w:szCs w:val="16"/>
              </w:rPr>
              <w:t xml:space="preserve">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270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59940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222,0</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6</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03221410</w:t>
            </w:r>
          </w:p>
        </w:tc>
        <w:tc>
          <w:tcPr>
            <w:tcW w:w="1559" w:type="dxa"/>
            <w:vAlign w:val="center"/>
          </w:tcPr>
          <w:p w:rsidR="007A6A39" w:rsidRPr="00E822F3" w:rsidRDefault="007A6A39" w:rsidP="00AA5116">
            <w:pPr>
              <w:rPr>
                <w:rFonts w:ascii="Sylfaen" w:hAnsi="Sylfaen"/>
                <w:sz w:val="18"/>
                <w:szCs w:val="18"/>
              </w:rPr>
            </w:pPr>
            <w:r w:rsidRPr="00E822F3">
              <w:rPr>
                <w:rFonts w:ascii="Sylfaen" w:hAnsi="Sylfaen"/>
                <w:sz w:val="18"/>
                <w:szCs w:val="18"/>
              </w:rPr>
              <w:t>капуста</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5615AC">
              <w:rPr>
                <w:rFonts w:ascii="GHEA Grapalat" w:hAnsi="GHEA Grapalat"/>
                <w:sz w:val="16"/>
                <w:szCs w:val="16"/>
              </w:rPr>
              <w:t xml:space="preserve">Капуста свежая для поставки и реализации в сетевые магазины и предприятия общественного питания. </w:t>
            </w:r>
            <w:proofErr w:type="gramStart"/>
            <w:r w:rsidRPr="005615AC">
              <w:rPr>
                <w:rFonts w:ascii="GHEA Grapalat" w:hAnsi="GHEA Grapalat"/>
                <w:sz w:val="16"/>
                <w:szCs w:val="16"/>
              </w:rPr>
              <w:t>Свежую капусту делят</w:t>
            </w:r>
            <w:proofErr w:type="gramEnd"/>
            <w:r w:rsidRPr="005615AC">
              <w:rPr>
                <w:rFonts w:ascii="GHEA Grapalat" w:hAnsi="GHEA Grapalat"/>
                <w:sz w:val="16"/>
                <w:szCs w:val="16"/>
              </w:rPr>
              <w:t xml:space="preserve">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w:t>
            </w:r>
            <w:proofErr w:type="gramStart"/>
            <w:r w:rsidRPr="005615AC">
              <w:rPr>
                <w:rFonts w:ascii="GHEA Grapalat" w:hAnsi="GHEA Grapalat"/>
                <w:sz w:val="16"/>
                <w:szCs w:val="16"/>
              </w:rPr>
              <w:t>.</w:t>
            </w:r>
            <w:proofErr w:type="gramEnd"/>
            <w:r w:rsidRPr="005615AC">
              <w:rPr>
                <w:rFonts w:ascii="GHEA Grapalat" w:hAnsi="GHEA Grapalat"/>
                <w:sz w:val="16"/>
                <w:szCs w:val="16"/>
              </w:rPr>
              <w:t xml:space="preserve"> </w:t>
            </w:r>
            <w:proofErr w:type="gramStart"/>
            <w:r w:rsidRPr="005615AC">
              <w:rPr>
                <w:rFonts w:ascii="GHEA Grapalat" w:hAnsi="GHEA Grapalat"/>
                <w:sz w:val="16"/>
                <w:szCs w:val="16"/>
              </w:rPr>
              <w:t>п</w:t>
            </w:r>
            <w:proofErr w:type="gramEnd"/>
            <w:r w:rsidRPr="005615AC">
              <w:rPr>
                <w:rFonts w:ascii="GHEA Grapalat" w:hAnsi="GHEA Grapalat"/>
                <w:sz w:val="16"/>
                <w:szCs w:val="16"/>
              </w:rPr>
              <w:t>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капусты не более 3 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300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33300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111,0</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lastRenderedPageBreak/>
              <w:t>7</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03221100</w:t>
            </w:r>
          </w:p>
        </w:tc>
        <w:tc>
          <w:tcPr>
            <w:tcW w:w="1559" w:type="dxa"/>
          </w:tcPr>
          <w:p w:rsidR="007A6A39" w:rsidRPr="00E822F3" w:rsidRDefault="007A6A39" w:rsidP="00AA5116">
            <w:pPr>
              <w:widowControl w:val="0"/>
              <w:rPr>
                <w:rFonts w:ascii="Sylfaen" w:hAnsi="Sylfaen"/>
                <w:sz w:val="18"/>
                <w:szCs w:val="18"/>
              </w:rPr>
            </w:pPr>
            <w:r w:rsidRPr="00E822F3">
              <w:rPr>
                <w:rFonts w:ascii="Sylfaen" w:hAnsi="Sylfaen"/>
                <w:sz w:val="18"/>
                <w:szCs w:val="18"/>
              </w:rPr>
              <w:t>Красная свекла</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4D36A5" w:rsidRDefault="007A6A39" w:rsidP="00AA5116">
            <w:pPr>
              <w:widowControl w:val="0"/>
              <w:jc w:val="center"/>
              <w:rPr>
                <w:rFonts w:ascii="GHEA Grapalat" w:hAnsi="GHEA Grapalat"/>
                <w:sz w:val="16"/>
                <w:szCs w:val="16"/>
              </w:rPr>
            </w:pPr>
            <w:r w:rsidRPr="004D36A5">
              <w:rPr>
                <w:rFonts w:ascii="GHEA Grapalat" w:hAnsi="GHEA Grapalat"/>
                <w:sz w:val="16"/>
                <w:szCs w:val="16"/>
              </w:rPr>
              <w:t>Внешний вид: корни свежие, целые, без болезней, сухие, не загрязненные, без трещин и повреждений.</w:t>
            </w:r>
          </w:p>
          <w:p w:rsidR="007A6A39" w:rsidRPr="004D36A5" w:rsidRDefault="007A6A39" w:rsidP="00AA5116">
            <w:pPr>
              <w:widowControl w:val="0"/>
              <w:jc w:val="center"/>
              <w:rPr>
                <w:rFonts w:ascii="GHEA Grapalat" w:hAnsi="GHEA Grapalat"/>
                <w:sz w:val="16"/>
                <w:szCs w:val="16"/>
              </w:rPr>
            </w:pPr>
            <w:r w:rsidRPr="004D36A5">
              <w:rPr>
                <w:rFonts w:ascii="GHEA Grapalat" w:hAnsi="GHEA Grapalat"/>
                <w:sz w:val="16"/>
                <w:szCs w:val="16"/>
              </w:rPr>
              <w:t>Внутреннее строение: мякоть сочная, темно-красная различных оттенков.</w:t>
            </w:r>
          </w:p>
          <w:p w:rsidR="007A6A39" w:rsidRPr="00B138F3" w:rsidRDefault="007A6A39" w:rsidP="00AA5116">
            <w:pPr>
              <w:widowControl w:val="0"/>
              <w:jc w:val="both"/>
              <w:rPr>
                <w:rFonts w:ascii="GHEA Grapalat" w:hAnsi="GHEA Grapalat"/>
                <w:sz w:val="16"/>
                <w:szCs w:val="16"/>
              </w:rPr>
            </w:pPr>
            <w:r w:rsidRPr="004D36A5">
              <w:rPr>
                <w:rFonts w:ascii="GHEA Grapalat" w:hAnsi="GHEA Grapalat"/>
                <w:sz w:val="16"/>
                <w:szCs w:val="16"/>
              </w:rPr>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300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6660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22,2</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8</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15311100</w:t>
            </w:r>
          </w:p>
        </w:tc>
        <w:tc>
          <w:tcPr>
            <w:tcW w:w="1559" w:type="dxa"/>
            <w:vAlign w:val="bottom"/>
          </w:tcPr>
          <w:p w:rsidR="007A6A39" w:rsidRPr="00E822F3" w:rsidRDefault="007A6A39" w:rsidP="00AA5116">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proofErr w:type="gramStart"/>
            <w:r w:rsidRPr="00C368DB">
              <w:rPr>
                <w:rFonts w:ascii="GHEA Grapalat" w:hAnsi="GHEA Grapalat"/>
                <w:sz w:val="16"/>
                <w:szCs w:val="16"/>
              </w:rPr>
              <w:t>Ранний и поздний, I тип, не отмороженные, без повреждений, округло-яйцевидные 4 см, 5%, удлиненные 3,5 см, 5 %, округло-яйцевидные (4 на 5) см 20%, удлиненные (4 на 4,5) см 20%, овальные (от 5 до 6 см) 55%, удлиненные (от 5 до 5,5) см 55%, овальные (от 6 до 7) см 20%, удлиненные (от 6 до 6,5) см 20%. Техническая чистота: менее</w:t>
            </w:r>
            <w:proofErr w:type="gramEnd"/>
            <w:r w:rsidRPr="00C368DB">
              <w:rPr>
                <w:rFonts w:ascii="GHEA Grapalat" w:hAnsi="GHEA Grapalat"/>
                <w:sz w:val="16"/>
                <w:szCs w:val="16"/>
              </w:rPr>
              <w:t xml:space="preserve"> 90%, упаковка: без передозировки.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утвержденных Постановлением № 1913 от 21 декабря.</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200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20420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102,1</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9</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15112150</w:t>
            </w:r>
          </w:p>
        </w:tc>
        <w:tc>
          <w:tcPr>
            <w:tcW w:w="1559" w:type="dxa"/>
            <w:vAlign w:val="center"/>
          </w:tcPr>
          <w:p w:rsidR="007A6A39" w:rsidRPr="00E822F3" w:rsidRDefault="007A6A39" w:rsidP="00AA5116">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proofErr w:type="gramStart"/>
            <w:r w:rsidRPr="001A2605">
              <w:rPr>
                <w:rFonts w:ascii="GHEA Grapalat" w:hAnsi="GHEA Grapalat"/>
                <w:sz w:val="16"/>
                <w:szCs w:val="16"/>
              </w:rPr>
              <w:t>Куриная грудка, без костей, замороженная, местная, чистая, обескровленная, без посторонних запахов, упакованная в пищевую пленку.</w:t>
            </w:r>
            <w:proofErr w:type="gramEnd"/>
            <w:r w:rsidRPr="001A2605">
              <w:rPr>
                <w:rFonts w:ascii="GHEA Grapalat" w:hAnsi="GHEA Grapalat"/>
                <w:sz w:val="16"/>
                <w:szCs w:val="16"/>
              </w:rPr>
              <w:t xml:space="preserve"> Безопасность и маркировка согласно Постановлению Правительства РА 2006г. Статья 9 «Технического регламента мяса и мясных продуктов» и Закона РА «О безопасности пищевых продуктов», утвержденных Постановлением № 1560 от 19 октября.</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2200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97680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44,4</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10</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15811100</w:t>
            </w:r>
          </w:p>
        </w:tc>
        <w:tc>
          <w:tcPr>
            <w:tcW w:w="1559" w:type="dxa"/>
            <w:vAlign w:val="center"/>
          </w:tcPr>
          <w:p w:rsidR="007A6A39" w:rsidRPr="00E822F3" w:rsidRDefault="007A6A39" w:rsidP="00AA5116">
            <w:pPr>
              <w:rPr>
                <w:rFonts w:ascii="Sylfaen" w:hAnsi="Sylfaen" w:cs="Calibri"/>
                <w:sz w:val="18"/>
                <w:szCs w:val="18"/>
              </w:rPr>
            </w:pPr>
            <w:r w:rsidRPr="00E822F3">
              <w:rPr>
                <w:rFonts w:ascii="Sylfaen" w:hAnsi="Sylfaen" w:cs="Calibri"/>
                <w:sz w:val="18"/>
                <w:szCs w:val="18"/>
              </w:rPr>
              <w:t>хлеб</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761978" w:rsidRDefault="007A6A39" w:rsidP="00AA5116">
            <w:pPr>
              <w:widowControl w:val="0"/>
              <w:jc w:val="both"/>
              <w:rPr>
                <w:rFonts w:ascii="GHEA Grapalat" w:hAnsi="GHEA Grapalat"/>
                <w:sz w:val="16"/>
                <w:szCs w:val="16"/>
              </w:rPr>
            </w:pPr>
            <w:r w:rsidRPr="00761978">
              <w:rPr>
                <w:rFonts w:ascii="GHEA Grapalat" w:hAnsi="GHEA Grapalat"/>
                <w:sz w:val="16"/>
                <w:szCs w:val="16"/>
              </w:rPr>
              <w:t>Изготавливается из пшеничной муки 1 сорта. Безопасность согласно гигиеническим нормам N 2-III-4.9-01-2010 и статье 9 Закона РА "О безопасности пищевых продуктов". Остаточный срок годности не менее 90%.</w:t>
            </w:r>
          </w:p>
          <w:p w:rsidR="007A6A39" w:rsidRPr="00B138F3" w:rsidRDefault="007A6A39" w:rsidP="00AA5116">
            <w:pPr>
              <w:widowControl w:val="0"/>
              <w:jc w:val="both"/>
              <w:rPr>
                <w:rFonts w:ascii="GHEA Grapalat" w:hAnsi="GHEA Grapalat"/>
                <w:sz w:val="16"/>
                <w:szCs w:val="16"/>
              </w:rPr>
            </w:pPr>
            <w:r w:rsidRPr="00761978">
              <w:rPr>
                <w:rFonts w:ascii="GHEA Grapalat" w:hAnsi="GHEA Grapalat"/>
                <w:sz w:val="16"/>
                <w:szCs w:val="16"/>
              </w:rPr>
              <w:t>Срок годности: Выпекается в день доставки. Обязательное условие: перевозка только с помощью транспортных сре</w:t>
            </w:r>
            <w:proofErr w:type="gramStart"/>
            <w:r w:rsidRPr="00761978">
              <w:rPr>
                <w:rFonts w:ascii="GHEA Grapalat" w:hAnsi="GHEA Grapalat"/>
                <w:sz w:val="16"/>
                <w:szCs w:val="16"/>
              </w:rPr>
              <w:t>дств с с</w:t>
            </w:r>
            <w:proofErr w:type="gramEnd"/>
            <w:r w:rsidRPr="00761978">
              <w:rPr>
                <w:rFonts w:ascii="GHEA Grapalat" w:hAnsi="GHEA Grapalat"/>
                <w:sz w:val="16"/>
                <w:szCs w:val="16"/>
              </w:rPr>
              <w:t>оответствующим разрешением, выданным Государственной транспортной службой РА.</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400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133200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333,0</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lastRenderedPageBreak/>
              <w:t>11</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15616000</w:t>
            </w:r>
          </w:p>
        </w:tc>
        <w:tc>
          <w:tcPr>
            <w:tcW w:w="1559" w:type="dxa"/>
            <w:vAlign w:val="center"/>
          </w:tcPr>
          <w:p w:rsidR="007A6A39" w:rsidRPr="00E60100" w:rsidRDefault="007A6A39" w:rsidP="00AA5116">
            <w:pPr>
              <w:rPr>
                <w:rFonts w:ascii="Calibri" w:hAnsi="Calibri" w:cs="Calibri"/>
                <w:sz w:val="18"/>
                <w:szCs w:val="18"/>
              </w:rPr>
            </w:pPr>
            <w:r w:rsidRPr="00E60100">
              <w:rPr>
                <w:rFonts w:ascii="Calibri" w:hAnsi="Calibri" w:cs="Calibri"/>
                <w:sz w:val="18"/>
                <w:szCs w:val="18"/>
              </w:rPr>
              <w:t>гречка</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5B2256">
              <w:rPr>
                <w:rFonts w:ascii="GHEA Grapalat" w:hAnsi="GHEA Grapalat"/>
                <w:sz w:val="16"/>
                <w:szCs w:val="16"/>
              </w:rPr>
              <w:t>Греч</w:t>
            </w:r>
            <w:r>
              <w:rPr>
                <w:rFonts w:ascii="GHEA Grapalat" w:hAnsi="GHEA Grapalat"/>
                <w:sz w:val="16"/>
                <w:szCs w:val="16"/>
              </w:rPr>
              <w:t>к</w:t>
            </w:r>
            <w:r w:rsidRPr="005B2256">
              <w:rPr>
                <w:rFonts w:ascii="GHEA Grapalat" w:hAnsi="GHEA Grapalat"/>
                <w:sz w:val="16"/>
                <w:szCs w:val="16"/>
              </w:rPr>
              <w:t>а I или II сортов, влажность не более 14,0%, крупность не менее 97,5%. Остаточный срок годности не менее 70%. Безопасность и маркировка согласно постановлению Правительства РА 2007г. "Технический регламент требований к зерну, его производству, хранению, переработке и использованию" и статья 8 Закона РА "О безопасности пищевых продуктов", утвержденные Постановлением № 22 от 11 января</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500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22200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44,4</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12</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03142510</w:t>
            </w:r>
          </w:p>
        </w:tc>
        <w:tc>
          <w:tcPr>
            <w:tcW w:w="1559" w:type="dxa"/>
            <w:vAlign w:val="center"/>
          </w:tcPr>
          <w:p w:rsidR="007A6A39" w:rsidRPr="00D77F8E" w:rsidRDefault="007A6A39" w:rsidP="00AA5116">
            <w:pPr>
              <w:rPr>
                <w:rFonts w:ascii="Calibri" w:hAnsi="Calibri" w:cs="Calibri"/>
                <w:sz w:val="18"/>
                <w:szCs w:val="18"/>
              </w:rPr>
            </w:pPr>
            <w:r>
              <w:rPr>
                <w:rFonts w:ascii="Calibri" w:hAnsi="Calibri" w:cs="Calibri"/>
                <w:sz w:val="18"/>
                <w:szCs w:val="18"/>
              </w:rPr>
              <w:t>яйцо</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433072" w:rsidRDefault="007A6A39" w:rsidP="00AA5116">
            <w:pPr>
              <w:widowControl w:val="0"/>
              <w:jc w:val="both"/>
              <w:rPr>
                <w:rFonts w:ascii="GHEA Grapalat" w:hAnsi="GHEA Grapalat"/>
                <w:sz w:val="16"/>
                <w:szCs w:val="16"/>
              </w:rPr>
            </w:pPr>
            <w:r w:rsidRPr="00433072">
              <w:rPr>
                <w:rFonts w:ascii="GHEA Grapalat" w:hAnsi="GHEA Grapalat"/>
                <w:sz w:val="16"/>
                <w:szCs w:val="16"/>
              </w:rPr>
              <w:t>Яйцо столовое или диетическое, 1 сорт, сортированное по массе одного яйца, срок хранения диетического яйца: 7 суток, столового яйца: 25 суток, в условиях холодильника: 120 суток. Остаточный срок годности не менее 90%.</w:t>
            </w:r>
          </w:p>
          <w:p w:rsidR="007A6A39" w:rsidRPr="00B138F3" w:rsidRDefault="007A6A39" w:rsidP="00AA5116">
            <w:pPr>
              <w:widowControl w:val="0"/>
              <w:jc w:val="both"/>
              <w:rPr>
                <w:rFonts w:ascii="GHEA Grapalat" w:hAnsi="GHEA Grapalat"/>
                <w:sz w:val="16"/>
                <w:szCs w:val="16"/>
              </w:rPr>
            </w:pPr>
            <w:r w:rsidRPr="00433072">
              <w:rPr>
                <w:rFonts w:ascii="GHEA Grapalat" w:hAnsi="GHEA Grapalat"/>
                <w:sz w:val="16"/>
                <w:szCs w:val="16"/>
              </w:rPr>
              <w:t>1 яйцо 50 грамм.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777" w:type="dxa"/>
          </w:tcPr>
          <w:p w:rsidR="007A6A39" w:rsidRDefault="007A6A39" w:rsidP="00AA5116">
            <w:r>
              <w:rPr>
                <w:rFonts w:ascii="GHEA Grapalat" w:hAnsi="GHEA Grapalat"/>
                <w:sz w:val="16"/>
                <w:szCs w:val="16"/>
              </w:rPr>
              <w:t>штук</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70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62160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888,0</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13</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15851100</w:t>
            </w:r>
          </w:p>
        </w:tc>
        <w:tc>
          <w:tcPr>
            <w:tcW w:w="1559" w:type="dxa"/>
          </w:tcPr>
          <w:p w:rsidR="007A6A39" w:rsidRPr="00B138F3" w:rsidRDefault="007A6A39" w:rsidP="00AA5116">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F77AC4">
              <w:rPr>
                <w:rFonts w:ascii="GHEA Grapalat" w:hAnsi="GHEA Grapalat"/>
                <w:sz w:val="16"/>
                <w:szCs w:val="16"/>
              </w:rPr>
              <w:t xml:space="preserve">Макаронные изделия из </w:t>
            </w:r>
            <w:proofErr w:type="spellStart"/>
            <w:r w:rsidRPr="00F77AC4">
              <w:rPr>
                <w:rFonts w:ascii="GHEA Grapalat" w:hAnsi="GHEA Grapalat"/>
                <w:sz w:val="16"/>
                <w:szCs w:val="16"/>
              </w:rPr>
              <w:t>бездрожжевого</w:t>
            </w:r>
            <w:proofErr w:type="spellEnd"/>
            <w:r w:rsidRPr="00F77AC4">
              <w:rPr>
                <w:rFonts w:ascii="GHEA Grapalat" w:hAnsi="GHEA Grapalat"/>
                <w:sz w:val="16"/>
                <w:szCs w:val="16"/>
              </w:rPr>
              <w:t xml:space="preserve"> теста в зависимости от сорта и качества муки: </w:t>
            </w:r>
            <w:proofErr w:type="gramStart"/>
            <w:r w:rsidRPr="00F77AC4">
              <w:rPr>
                <w:rFonts w:ascii="GHEA Grapalat" w:hAnsi="GHEA Grapalat"/>
                <w:sz w:val="16"/>
                <w:szCs w:val="16"/>
              </w:rPr>
              <w:t>А (из твердой муки), Б (из мягкой стекловидной муки), Б (из пшеничной хлебопекарной муки), рассортированные и не рассортированные.</w:t>
            </w:r>
            <w:proofErr w:type="gramEnd"/>
            <w:r w:rsidRPr="00F77AC4">
              <w:rPr>
                <w:rFonts w:ascii="GHEA Grapalat" w:hAnsi="GHEA Grapalat"/>
                <w:sz w:val="16"/>
                <w:szCs w:val="16"/>
              </w:rPr>
              <w:t xml:space="preserve"> Безопасность соответствует гигиеническим нормативам N 2-III-4.9-01-2010, а маркировка - статье 9 Закона РА "О безопасности пищевых продуктов".</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370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16428</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44,4</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14</w:t>
            </w:r>
          </w:p>
        </w:tc>
        <w:tc>
          <w:tcPr>
            <w:tcW w:w="1682" w:type="dxa"/>
            <w:vAlign w:val="bottom"/>
          </w:tcPr>
          <w:p w:rsidR="007A6A39" w:rsidRDefault="007A6A39" w:rsidP="00AA5116">
            <w:pPr>
              <w:rPr>
                <w:rFonts w:ascii="Calibri" w:hAnsi="Calibri" w:cs="Calibri"/>
                <w:sz w:val="20"/>
                <w:szCs w:val="20"/>
              </w:rPr>
            </w:pPr>
            <w:r>
              <w:rPr>
                <w:rFonts w:ascii="Calibri" w:hAnsi="Calibri" w:cs="Calibri"/>
                <w:sz w:val="20"/>
                <w:szCs w:val="20"/>
              </w:rPr>
              <w:t>15331154</w:t>
            </w:r>
          </w:p>
        </w:tc>
        <w:tc>
          <w:tcPr>
            <w:tcW w:w="1559" w:type="dxa"/>
          </w:tcPr>
          <w:p w:rsidR="007A6A39" w:rsidRPr="00B138F3" w:rsidRDefault="007A6A39" w:rsidP="00AA5116">
            <w:pPr>
              <w:widowControl w:val="0"/>
              <w:rPr>
                <w:rFonts w:ascii="GHEA Grapalat" w:hAnsi="GHEA Grapalat"/>
                <w:sz w:val="16"/>
                <w:szCs w:val="16"/>
              </w:rPr>
            </w:pPr>
            <w:r w:rsidRPr="00E60100">
              <w:rPr>
                <w:rFonts w:ascii="Calibri" w:hAnsi="Calibri" w:cs="Calibri"/>
                <w:sz w:val="18"/>
                <w:szCs w:val="18"/>
              </w:rPr>
              <w:t>горох</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F819DF">
              <w:rPr>
                <w:rFonts w:ascii="GHEA Grapalat" w:hAnsi="GHEA Grapalat"/>
                <w:sz w:val="16"/>
                <w:szCs w:val="16"/>
              </w:rPr>
              <w:t>Сушеные, очищенные, желтого или зеленого цвета. Безопасность: Гигиенические нормы N 2-III-4.9-01-2010 и статья 9 Закона РА "О безопасности пищевых продуктов".</w:t>
            </w:r>
          </w:p>
        </w:tc>
        <w:tc>
          <w:tcPr>
            <w:tcW w:w="777" w:type="dxa"/>
          </w:tcPr>
          <w:p w:rsidR="007A6A39" w:rsidRDefault="007A6A39" w:rsidP="00AA5116">
            <w:proofErr w:type="gramStart"/>
            <w:r w:rsidRPr="00DA493D">
              <w:rPr>
                <w:rFonts w:ascii="GHEA Grapalat" w:hAnsi="GHEA Grapalat"/>
                <w:sz w:val="16"/>
                <w:szCs w:val="16"/>
              </w:rPr>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400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8880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22,2</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Pr="00B138F3" w:rsidRDefault="007A6A39" w:rsidP="00AA5116">
            <w:pPr>
              <w:widowControl w:val="0"/>
              <w:jc w:val="center"/>
              <w:rPr>
                <w:rFonts w:ascii="GHEA Grapalat" w:hAnsi="GHEA Grapalat"/>
                <w:sz w:val="16"/>
                <w:szCs w:val="16"/>
              </w:rPr>
            </w:pPr>
            <w:r>
              <w:rPr>
                <w:rFonts w:ascii="GHEA Grapalat" w:hAnsi="GHEA Grapalat"/>
                <w:sz w:val="16"/>
                <w:szCs w:val="16"/>
              </w:rPr>
              <w:t>15</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15331153</w:t>
            </w:r>
          </w:p>
        </w:tc>
        <w:tc>
          <w:tcPr>
            <w:tcW w:w="1559" w:type="dxa"/>
            <w:vAlign w:val="center"/>
          </w:tcPr>
          <w:p w:rsidR="007A6A39" w:rsidRPr="00E60100" w:rsidRDefault="007A6A39" w:rsidP="00AA5116">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7A69C2">
              <w:rPr>
                <w:rFonts w:ascii="GHEA Grapalat" w:hAnsi="GHEA Grapalat"/>
                <w:sz w:val="16"/>
                <w:szCs w:val="16"/>
              </w:rPr>
              <w:t>Три сорта, однородные, чистые, сухие, влажность не более 14,0%. Безопасность согласно гигиеническим нормативам N 2-III-4.9-01-2010, статья 9 Закона РА "О безопасности пищевых продуктов".</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700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24850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35,5</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F9217D">
        <w:trPr>
          <w:jc w:val="center"/>
        </w:trPr>
        <w:tc>
          <w:tcPr>
            <w:tcW w:w="890" w:type="dxa"/>
          </w:tcPr>
          <w:p w:rsidR="007A6A39" w:rsidRDefault="007A6A39" w:rsidP="00AA5116">
            <w:pPr>
              <w:widowControl w:val="0"/>
              <w:jc w:val="center"/>
              <w:rPr>
                <w:rFonts w:ascii="GHEA Grapalat" w:hAnsi="GHEA Grapalat"/>
                <w:sz w:val="16"/>
                <w:szCs w:val="16"/>
              </w:rPr>
            </w:pPr>
            <w:r>
              <w:rPr>
                <w:rFonts w:ascii="GHEA Grapalat" w:hAnsi="GHEA Grapalat"/>
                <w:sz w:val="16"/>
                <w:szCs w:val="16"/>
              </w:rPr>
              <w:t>16</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15541200</w:t>
            </w:r>
          </w:p>
        </w:tc>
        <w:tc>
          <w:tcPr>
            <w:tcW w:w="1559" w:type="dxa"/>
          </w:tcPr>
          <w:p w:rsidR="007A6A39" w:rsidRPr="00B138F3" w:rsidRDefault="007A6A39" w:rsidP="00AA5116">
            <w:pPr>
              <w:widowControl w:val="0"/>
              <w:rPr>
                <w:rFonts w:ascii="GHEA Grapalat" w:hAnsi="GHEA Grapalat"/>
                <w:sz w:val="16"/>
                <w:szCs w:val="16"/>
              </w:rPr>
            </w:pPr>
            <w:r>
              <w:rPr>
                <w:rFonts w:ascii="GHEA Grapalat" w:hAnsi="GHEA Grapalat"/>
                <w:sz w:val="16"/>
                <w:szCs w:val="16"/>
              </w:rPr>
              <w:t>сыр</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4F532D">
              <w:rPr>
                <w:rFonts w:ascii="GHEA Grapalat" w:hAnsi="GHEA Grapalat"/>
                <w:sz w:val="16"/>
                <w:szCs w:val="16"/>
              </w:rPr>
              <w:t xml:space="preserve">Сыр белый рассольный, из коровьего молока, жирностью 36-40%. </w:t>
            </w:r>
            <w:r w:rsidRPr="004F532D">
              <w:rPr>
                <w:rFonts w:ascii="GHEA Grapalat" w:hAnsi="GHEA Grapalat"/>
                <w:sz w:val="16"/>
                <w:szCs w:val="16"/>
              </w:rPr>
              <w:lastRenderedPageBreak/>
              <w:t>Безопасность и маркировка согласно Постановлению Правительства РА 2006г. Статья 9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777" w:type="dxa"/>
          </w:tcPr>
          <w:p w:rsidR="007A6A39" w:rsidRDefault="007A6A39" w:rsidP="00AA5116">
            <w:proofErr w:type="gramStart"/>
            <w:r w:rsidRPr="00DA493D">
              <w:rPr>
                <w:rFonts w:ascii="GHEA Grapalat" w:hAnsi="GHEA Grapalat"/>
                <w:sz w:val="16"/>
                <w:szCs w:val="16"/>
              </w:rPr>
              <w:lastRenderedPageBreak/>
              <w:t>к</w:t>
            </w:r>
            <w:proofErr w:type="gramEnd"/>
            <w:r w:rsidRPr="00DA493D">
              <w:rPr>
                <w:rFonts w:ascii="GHEA Grapalat" w:hAnsi="GHEA Grapalat"/>
                <w:sz w:val="16"/>
                <w:szCs w:val="16"/>
              </w:rPr>
              <w:t>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2000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80000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40,0</w:t>
            </w:r>
          </w:p>
        </w:tc>
        <w:tc>
          <w:tcPr>
            <w:tcW w:w="850" w:type="dxa"/>
          </w:tcPr>
          <w:p w:rsidR="007A6A39" w:rsidRDefault="007A6A39" w:rsidP="00AA5116">
            <w:r w:rsidRPr="00E25ACA">
              <w:rPr>
                <w:rFonts w:ascii="GHEA Grapalat" w:hAnsi="GHEA Grapalat"/>
                <w:sz w:val="16"/>
                <w:szCs w:val="16"/>
              </w:rPr>
              <w:t>РА Араратск</w:t>
            </w:r>
            <w:r w:rsidRPr="00E25ACA">
              <w:rPr>
                <w:rFonts w:ascii="GHEA Grapalat" w:hAnsi="GHEA Grapalat"/>
                <w:sz w:val="16"/>
                <w:szCs w:val="16"/>
              </w:rPr>
              <w:lastRenderedPageBreak/>
              <w:t xml:space="preserve">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lastRenderedPageBreak/>
              <w:t xml:space="preserve">По </w:t>
            </w:r>
            <w:r w:rsidRPr="00186F26">
              <w:lastRenderedPageBreak/>
              <w:t>запросу клиента</w:t>
            </w:r>
          </w:p>
        </w:tc>
        <w:tc>
          <w:tcPr>
            <w:tcW w:w="1111" w:type="dxa"/>
          </w:tcPr>
          <w:p w:rsidR="007A6A39" w:rsidRDefault="007A6A39">
            <w:r w:rsidRPr="000B2302">
              <w:rPr>
                <w:rFonts w:ascii="GHEA Grapalat" w:hAnsi="GHEA Grapalat"/>
                <w:sz w:val="16"/>
                <w:szCs w:val="16"/>
              </w:rPr>
              <w:lastRenderedPageBreak/>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w:t>
            </w:r>
            <w:r w:rsidRPr="000B2302">
              <w:rPr>
                <w:rFonts w:ascii="GHEA Grapalat" w:hAnsi="GHEA Grapalat"/>
                <w:sz w:val="16"/>
                <w:szCs w:val="16"/>
              </w:rPr>
              <w:lastRenderedPageBreak/>
              <w:t xml:space="preserve">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Default="007A6A39" w:rsidP="00AA5116">
            <w:pPr>
              <w:widowControl w:val="0"/>
              <w:jc w:val="center"/>
              <w:rPr>
                <w:rFonts w:ascii="GHEA Grapalat" w:hAnsi="GHEA Grapalat"/>
                <w:sz w:val="16"/>
                <w:szCs w:val="16"/>
              </w:rPr>
            </w:pPr>
            <w:r>
              <w:rPr>
                <w:rFonts w:ascii="GHEA Grapalat" w:hAnsi="GHEA Grapalat"/>
                <w:sz w:val="16"/>
                <w:szCs w:val="16"/>
              </w:rPr>
              <w:lastRenderedPageBreak/>
              <w:t>17</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15551600</w:t>
            </w:r>
          </w:p>
        </w:tc>
        <w:tc>
          <w:tcPr>
            <w:tcW w:w="1559" w:type="dxa"/>
          </w:tcPr>
          <w:p w:rsidR="007A6A39" w:rsidRPr="004D007C" w:rsidRDefault="007A6A39" w:rsidP="00AA5116">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4D007C">
              <w:rPr>
                <w:rFonts w:ascii="GHEA Grapalat" w:hAnsi="GHEA Grapalat"/>
                <w:sz w:val="16"/>
                <w:szCs w:val="16"/>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650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17290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26,6</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r w:rsidR="007A6A39" w:rsidRPr="00B138F3" w:rsidTr="00EC5BCA">
        <w:trPr>
          <w:jc w:val="center"/>
        </w:trPr>
        <w:tc>
          <w:tcPr>
            <w:tcW w:w="890" w:type="dxa"/>
          </w:tcPr>
          <w:p w:rsidR="007A6A39" w:rsidRDefault="007A6A39" w:rsidP="00AA5116">
            <w:pPr>
              <w:widowControl w:val="0"/>
              <w:jc w:val="center"/>
              <w:rPr>
                <w:rFonts w:ascii="GHEA Grapalat" w:hAnsi="GHEA Grapalat"/>
                <w:sz w:val="16"/>
                <w:szCs w:val="16"/>
              </w:rPr>
            </w:pPr>
            <w:r>
              <w:rPr>
                <w:rFonts w:ascii="GHEA Grapalat" w:hAnsi="GHEA Grapalat"/>
                <w:sz w:val="16"/>
                <w:szCs w:val="16"/>
              </w:rPr>
              <w:t>18</w:t>
            </w:r>
          </w:p>
        </w:tc>
        <w:tc>
          <w:tcPr>
            <w:tcW w:w="1682" w:type="dxa"/>
            <w:vAlign w:val="bottom"/>
          </w:tcPr>
          <w:p w:rsidR="007A6A39" w:rsidRDefault="007A6A39" w:rsidP="00AA5116">
            <w:pPr>
              <w:rPr>
                <w:rFonts w:ascii="Sylfaen" w:hAnsi="Sylfaen" w:cs="Calibri"/>
                <w:color w:val="000000"/>
                <w:sz w:val="20"/>
                <w:szCs w:val="20"/>
              </w:rPr>
            </w:pPr>
            <w:r>
              <w:rPr>
                <w:rFonts w:ascii="Sylfaen" w:hAnsi="Sylfaen" w:cs="Calibri"/>
                <w:color w:val="000000"/>
                <w:sz w:val="20"/>
                <w:szCs w:val="20"/>
              </w:rPr>
              <w:t>15871256</w:t>
            </w:r>
          </w:p>
        </w:tc>
        <w:tc>
          <w:tcPr>
            <w:tcW w:w="1559" w:type="dxa"/>
          </w:tcPr>
          <w:p w:rsidR="007A6A39" w:rsidRPr="00B138F3" w:rsidRDefault="007A6A39" w:rsidP="00AA5116">
            <w:pPr>
              <w:widowControl w:val="0"/>
              <w:rPr>
                <w:rFonts w:ascii="GHEA Grapalat" w:hAnsi="GHEA Grapalat"/>
                <w:sz w:val="16"/>
                <w:szCs w:val="16"/>
              </w:rPr>
            </w:pPr>
            <w:r w:rsidRPr="004D007C">
              <w:rPr>
                <w:rFonts w:ascii="GHEA Grapalat" w:hAnsi="GHEA Grapalat"/>
                <w:sz w:val="16"/>
                <w:szCs w:val="16"/>
              </w:rPr>
              <w:t xml:space="preserve">красный молотый сладкий </w:t>
            </w:r>
            <w:bookmarkStart w:id="14" w:name="_GoBack"/>
            <w:bookmarkEnd w:id="14"/>
            <w:r w:rsidRPr="004D007C">
              <w:rPr>
                <w:rFonts w:ascii="GHEA Grapalat" w:hAnsi="GHEA Grapalat"/>
                <w:sz w:val="16"/>
                <w:szCs w:val="16"/>
              </w:rPr>
              <w:t>перец</w:t>
            </w:r>
          </w:p>
        </w:tc>
        <w:tc>
          <w:tcPr>
            <w:tcW w:w="1529" w:type="dxa"/>
          </w:tcPr>
          <w:p w:rsidR="007A6A39" w:rsidRPr="00B138F3" w:rsidRDefault="007A6A39" w:rsidP="00AA5116">
            <w:pPr>
              <w:widowControl w:val="0"/>
              <w:jc w:val="center"/>
              <w:rPr>
                <w:rFonts w:ascii="GHEA Grapalat" w:hAnsi="GHEA Grapalat"/>
                <w:sz w:val="16"/>
                <w:szCs w:val="16"/>
              </w:rPr>
            </w:pPr>
          </w:p>
        </w:tc>
        <w:tc>
          <w:tcPr>
            <w:tcW w:w="2803" w:type="dxa"/>
          </w:tcPr>
          <w:p w:rsidR="007A6A39" w:rsidRPr="00B138F3" w:rsidRDefault="007A6A39" w:rsidP="00AA5116">
            <w:pPr>
              <w:widowControl w:val="0"/>
              <w:jc w:val="both"/>
              <w:rPr>
                <w:rFonts w:ascii="GHEA Grapalat" w:hAnsi="GHEA Grapalat"/>
                <w:sz w:val="16"/>
                <w:szCs w:val="16"/>
              </w:rPr>
            </w:pPr>
            <w:r w:rsidRPr="004D007C">
              <w:rPr>
                <w:rFonts w:ascii="GHEA Grapalat" w:hAnsi="GHEA Grapalat"/>
                <w:sz w:val="16"/>
                <w:szCs w:val="16"/>
              </w:rPr>
              <w:t>Молотая красная паприка, традиционный сладкий красный перец с классическим вкусом сладкого перца и насыщенным ярким цветом.</w:t>
            </w:r>
          </w:p>
        </w:tc>
        <w:tc>
          <w:tcPr>
            <w:tcW w:w="777" w:type="dxa"/>
          </w:tcPr>
          <w:p w:rsidR="007A6A39" w:rsidRDefault="007A6A39" w:rsidP="00AA5116">
            <w:r w:rsidRPr="00DA493D">
              <w:rPr>
                <w:rFonts w:ascii="GHEA Grapalat" w:hAnsi="GHEA Grapalat"/>
                <w:sz w:val="16"/>
                <w:szCs w:val="16"/>
              </w:rPr>
              <w:t>кг</w:t>
            </w:r>
          </w:p>
        </w:tc>
        <w:tc>
          <w:tcPr>
            <w:tcW w:w="741" w:type="dxa"/>
            <w:vAlign w:val="bottom"/>
          </w:tcPr>
          <w:p w:rsidR="007A6A39" w:rsidRDefault="007A6A39">
            <w:pPr>
              <w:jc w:val="right"/>
              <w:rPr>
                <w:rFonts w:ascii="Sylfaen" w:hAnsi="Sylfaen" w:cs="Arial"/>
                <w:color w:val="000000"/>
                <w:sz w:val="20"/>
                <w:szCs w:val="20"/>
              </w:rPr>
            </w:pPr>
            <w:r>
              <w:rPr>
                <w:rFonts w:ascii="Sylfaen" w:hAnsi="Sylfaen" w:cs="Arial"/>
                <w:color w:val="000000"/>
                <w:sz w:val="20"/>
                <w:szCs w:val="20"/>
              </w:rPr>
              <w:t>2500</w:t>
            </w:r>
          </w:p>
        </w:tc>
        <w:tc>
          <w:tcPr>
            <w:tcW w:w="1143" w:type="dxa"/>
            <w:vAlign w:val="bottom"/>
          </w:tcPr>
          <w:p w:rsidR="007A6A39" w:rsidRDefault="007A6A39">
            <w:pPr>
              <w:jc w:val="center"/>
              <w:rPr>
                <w:rFonts w:ascii="Arial LatArm" w:hAnsi="Arial LatArm" w:cs="Arial"/>
                <w:sz w:val="20"/>
                <w:szCs w:val="20"/>
              </w:rPr>
            </w:pPr>
            <w:r>
              <w:rPr>
                <w:rFonts w:ascii="Arial LatArm" w:hAnsi="Arial LatArm" w:cs="Arial"/>
                <w:sz w:val="20"/>
                <w:szCs w:val="20"/>
              </w:rPr>
              <w:t>1750</w:t>
            </w:r>
          </w:p>
        </w:tc>
        <w:tc>
          <w:tcPr>
            <w:tcW w:w="920" w:type="dxa"/>
            <w:vAlign w:val="bottom"/>
          </w:tcPr>
          <w:p w:rsidR="007A6A39" w:rsidRDefault="007A6A39">
            <w:pPr>
              <w:jc w:val="right"/>
              <w:rPr>
                <w:rFonts w:ascii="Arial LatArm" w:hAnsi="Arial LatArm" w:cs="Arial"/>
                <w:sz w:val="20"/>
                <w:szCs w:val="20"/>
              </w:rPr>
            </w:pPr>
            <w:r>
              <w:rPr>
                <w:rFonts w:ascii="Arial LatArm" w:hAnsi="Arial LatArm" w:cs="Arial"/>
                <w:sz w:val="20"/>
                <w:szCs w:val="20"/>
              </w:rPr>
              <w:t>0,7</w:t>
            </w:r>
          </w:p>
        </w:tc>
        <w:tc>
          <w:tcPr>
            <w:tcW w:w="850" w:type="dxa"/>
          </w:tcPr>
          <w:p w:rsidR="007A6A39" w:rsidRDefault="007A6A39" w:rsidP="00AA5116">
            <w:r w:rsidRPr="00E25ACA">
              <w:rPr>
                <w:rFonts w:ascii="GHEA Grapalat" w:hAnsi="GHEA Grapalat"/>
                <w:sz w:val="16"/>
                <w:szCs w:val="16"/>
              </w:rPr>
              <w:t xml:space="preserve">РА Араратский область </w:t>
            </w:r>
            <w:r w:rsidRPr="00E25ACA">
              <w:rPr>
                <w:rFonts w:ascii="Sylfaen" w:hAnsi="Sylfaen"/>
                <w:b/>
                <w:sz w:val="16"/>
                <w:szCs w:val="16"/>
              </w:rPr>
              <w:t xml:space="preserve">село </w:t>
            </w:r>
            <w:proofErr w:type="spellStart"/>
            <w:r w:rsidRPr="00E25ACA">
              <w:rPr>
                <w:rFonts w:ascii="Sylfaen" w:hAnsi="Sylfaen"/>
                <w:b/>
                <w:sz w:val="16"/>
                <w:szCs w:val="16"/>
              </w:rPr>
              <w:t>Ерасх</w:t>
            </w:r>
            <w:proofErr w:type="spellEnd"/>
            <w:r w:rsidRPr="00E25ACA">
              <w:rPr>
                <w:rFonts w:ascii="Sylfaen" w:hAnsi="Sylfaen"/>
                <w:b/>
                <w:sz w:val="16"/>
                <w:szCs w:val="16"/>
              </w:rPr>
              <w:t xml:space="preserve"> М. </w:t>
            </w:r>
            <w:proofErr w:type="spellStart"/>
            <w:r w:rsidRPr="00E25ACA">
              <w:rPr>
                <w:rFonts w:ascii="Sylfaen" w:hAnsi="Sylfaen"/>
                <w:b/>
                <w:sz w:val="16"/>
                <w:szCs w:val="16"/>
              </w:rPr>
              <w:t>Маштоци</w:t>
            </w:r>
            <w:proofErr w:type="spellEnd"/>
            <w:r w:rsidRPr="00E25ACA">
              <w:rPr>
                <w:rFonts w:ascii="Sylfaen" w:hAnsi="Sylfaen"/>
                <w:b/>
                <w:sz w:val="16"/>
                <w:szCs w:val="16"/>
              </w:rPr>
              <w:t xml:space="preserve"> 10</w:t>
            </w:r>
          </w:p>
        </w:tc>
        <w:tc>
          <w:tcPr>
            <w:tcW w:w="1158" w:type="dxa"/>
          </w:tcPr>
          <w:p w:rsidR="007A6A39" w:rsidRDefault="007A6A39" w:rsidP="00AA5116">
            <w:r w:rsidRPr="00186F26">
              <w:t>По запросу клиента</w:t>
            </w:r>
          </w:p>
        </w:tc>
        <w:tc>
          <w:tcPr>
            <w:tcW w:w="1111" w:type="dxa"/>
          </w:tcPr>
          <w:p w:rsidR="007A6A39" w:rsidRDefault="007A6A39">
            <w:r w:rsidRPr="000B2302">
              <w:rPr>
                <w:rFonts w:ascii="GHEA Grapalat" w:hAnsi="GHEA Grapalat"/>
                <w:sz w:val="16"/>
                <w:szCs w:val="16"/>
              </w:rPr>
              <w:t xml:space="preserve">после </w:t>
            </w:r>
            <w:proofErr w:type="spellStart"/>
            <w:r w:rsidRPr="000B2302">
              <w:rPr>
                <w:rFonts w:ascii="GHEA Grapalat" w:hAnsi="GHEA Grapalat"/>
                <w:sz w:val="16"/>
                <w:szCs w:val="16"/>
              </w:rPr>
              <w:t>заклячения</w:t>
            </w:r>
            <w:proofErr w:type="spellEnd"/>
            <w:r w:rsidRPr="000B2302">
              <w:rPr>
                <w:rFonts w:ascii="GHEA Grapalat" w:hAnsi="GHEA Grapalat"/>
                <w:sz w:val="16"/>
                <w:szCs w:val="16"/>
              </w:rPr>
              <w:t xml:space="preserve"> договора до </w:t>
            </w:r>
            <w:r w:rsidRPr="000B2302">
              <w:rPr>
                <w:rFonts w:ascii="GHEA Grapalat" w:hAnsi="GHEA Grapalat"/>
                <w:sz w:val="16"/>
                <w:szCs w:val="16"/>
                <w:lang w:val="en-US"/>
              </w:rPr>
              <w:t>25.12.2024</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3F7134">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4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3"/>
        <w:gridCol w:w="2148"/>
        <w:gridCol w:w="1300"/>
        <w:gridCol w:w="1003"/>
        <w:gridCol w:w="1004"/>
        <w:gridCol w:w="716"/>
        <w:gridCol w:w="859"/>
        <w:gridCol w:w="544"/>
        <w:gridCol w:w="606"/>
        <w:gridCol w:w="716"/>
        <w:gridCol w:w="852"/>
        <w:gridCol w:w="891"/>
        <w:gridCol w:w="860"/>
        <w:gridCol w:w="1004"/>
        <w:gridCol w:w="860"/>
        <w:gridCol w:w="819"/>
      </w:tblGrid>
      <w:tr w:rsidR="00B138F3" w:rsidRPr="00B138F3" w:rsidTr="001704AE">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704AE">
        <w:trPr>
          <w:trHeight w:val="747"/>
          <w:jc w:val="center"/>
        </w:trPr>
        <w:tc>
          <w:tcPr>
            <w:tcW w:w="172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42"/>
              <w:t>**</w:t>
            </w:r>
          </w:p>
        </w:tc>
      </w:tr>
      <w:tr w:rsidR="00D55664" w:rsidRPr="00B138F3" w:rsidTr="001704AE">
        <w:trPr>
          <w:trHeight w:val="594"/>
          <w:jc w:val="center"/>
        </w:trPr>
        <w:tc>
          <w:tcPr>
            <w:tcW w:w="1723" w:type="dxa"/>
          </w:tcPr>
          <w:p w:rsidR="00D55664" w:rsidRPr="00B138F3" w:rsidRDefault="00D55664" w:rsidP="00B46D58">
            <w:pPr>
              <w:widowControl w:val="0"/>
              <w:jc w:val="center"/>
              <w:rPr>
                <w:rFonts w:ascii="GHEA Grapalat" w:hAnsi="GHEA Grapalat"/>
                <w:sz w:val="16"/>
                <w:szCs w:val="16"/>
              </w:rPr>
            </w:pPr>
            <w:r>
              <w:rPr>
                <w:rFonts w:ascii="GHEA Grapalat" w:hAnsi="GHEA Grapalat"/>
                <w:sz w:val="16"/>
                <w:szCs w:val="16"/>
              </w:rPr>
              <w:t>1</w:t>
            </w:r>
          </w:p>
        </w:tc>
        <w:tc>
          <w:tcPr>
            <w:tcW w:w="2148" w:type="dxa"/>
            <w:vAlign w:val="bottom"/>
          </w:tcPr>
          <w:p w:rsidR="00D55664" w:rsidRDefault="00D55664" w:rsidP="00132D45">
            <w:pPr>
              <w:rPr>
                <w:rFonts w:ascii="Sylfaen" w:hAnsi="Sylfaen" w:cs="Calibri"/>
                <w:color w:val="000000"/>
                <w:sz w:val="20"/>
                <w:szCs w:val="20"/>
              </w:rPr>
            </w:pPr>
            <w:r>
              <w:rPr>
                <w:rFonts w:ascii="Sylfaen" w:hAnsi="Sylfaen" w:cs="Calibri"/>
                <w:color w:val="000000"/>
                <w:sz w:val="20"/>
                <w:szCs w:val="20"/>
              </w:rPr>
              <w:t>15872400</w:t>
            </w:r>
          </w:p>
        </w:tc>
        <w:tc>
          <w:tcPr>
            <w:tcW w:w="1300" w:type="dxa"/>
            <w:vAlign w:val="center"/>
          </w:tcPr>
          <w:p w:rsidR="00D55664" w:rsidRPr="00E822F3" w:rsidRDefault="00D55664" w:rsidP="00132D45">
            <w:pPr>
              <w:rPr>
                <w:rFonts w:ascii="Sylfaen" w:hAnsi="Sylfaen" w:cs="Sylfaen"/>
                <w:sz w:val="18"/>
                <w:szCs w:val="18"/>
              </w:rPr>
            </w:pPr>
            <w:r w:rsidRPr="00E822F3">
              <w:rPr>
                <w:rFonts w:ascii="Sylfaen" w:hAnsi="Sylfaen" w:cs="Sylfaen"/>
                <w:sz w:val="18"/>
                <w:szCs w:val="18"/>
              </w:rPr>
              <w:t>соль</w:t>
            </w:r>
          </w:p>
        </w:tc>
        <w:tc>
          <w:tcPr>
            <w:tcW w:w="1003"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4" w:type="dxa"/>
            <w:vAlign w:val="center"/>
          </w:tcPr>
          <w:p w:rsidR="00D55664" w:rsidRPr="00B138F3" w:rsidRDefault="00D55664" w:rsidP="00132D4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9" w:type="dxa"/>
            <w:vAlign w:val="center"/>
          </w:tcPr>
          <w:p w:rsidR="00D55664" w:rsidRPr="00B138F3" w:rsidRDefault="00D55664" w:rsidP="00132D4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2"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4"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rsidR="00D55664" w:rsidRPr="00B138F3" w:rsidRDefault="00D55664" w:rsidP="00132D4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9" w:type="dxa"/>
            <w:vAlign w:val="center"/>
          </w:tcPr>
          <w:p w:rsidR="00D55664" w:rsidRPr="00B138F3" w:rsidRDefault="00D55664" w:rsidP="00132D4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2</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15421100</w:t>
            </w:r>
          </w:p>
        </w:tc>
        <w:tc>
          <w:tcPr>
            <w:tcW w:w="1300" w:type="dxa"/>
            <w:vAlign w:val="center"/>
          </w:tcPr>
          <w:p w:rsidR="00D918F5" w:rsidRPr="00E822F3" w:rsidRDefault="00D918F5" w:rsidP="00162B36">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3</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03211300</w:t>
            </w:r>
          </w:p>
        </w:tc>
        <w:tc>
          <w:tcPr>
            <w:tcW w:w="1300" w:type="dxa"/>
            <w:vAlign w:val="center"/>
          </w:tcPr>
          <w:p w:rsidR="00D918F5" w:rsidRPr="00E822F3" w:rsidRDefault="00D918F5" w:rsidP="00162B36">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4</w:t>
            </w:r>
          </w:p>
        </w:tc>
        <w:tc>
          <w:tcPr>
            <w:tcW w:w="2148" w:type="dxa"/>
            <w:vAlign w:val="bottom"/>
          </w:tcPr>
          <w:p w:rsidR="00D918F5" w:rsidRDefault="00D918F5" w:rsidP="00162B36">
            <w:pPr>
              <w:rPr>
                <w:rFonts w:ascii="Sylfaen" w:hAnsi="Sylfaen" w:cs="Calibri"/>
                <w:sz w:val="20"/>
                <w:szCs w:val="20"/>
              </w:rPr>
            </w:pPr>
            <w:r>
              <w:rPr>
                <w:rFonts w:ascii="Sylfaen" w:hAnsi="Sylfaen" w:cs="Calibri"/>
                <w:sz w:val="20"/>
                <w:szCs w:val="20"/>
              </w:rPr>
              <w:t>03221110</w:t>
            </w:r>
          </w:p>
        </w:tc>
        <w:tc>
          <w:tcPr>
            <w:tcW w:w="1300" w:type="dxa"/>
            <w:vAlign w:val="center"/>
          </w:tcPr>
          <w:p w:rsidR="00D918F5" w:rsidRPr="00E822F3" w:rsidRDefault="00D918F5" w:rsidP="00162B36">
            <w:pPr>
              <w:rPr>
                <w:rFonts w:ascii="Sylfaen" w:hAnsi="Sylfaen" w:cs="Calibri"/>
                <w:sz w:val="18"/>
                <w:szCs w:val="18"/>
              </w:rPr>
            </w:pPr>
            <w:r w:rsidRPr="00E822F3">
              <w:rPr>
                <w:rFonts w:ascii="Sylfaen" w:hAnsi="Sylfaen" w:cs="Calibri"/>
                <w:sz w:val="18"/>
                <w:szCs w:val="18"/>
              </w:rPr>
              <w:t>морковь</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5</w:t>
            </w:r>
          </w:p>
        </w:tc>
        <w:tc>
          <w:tcPr>
            <w:tcW w:w="2148" w:type="dxa"/>
            <w:vAlign w:val="bottom"/>
          </w:tcPr>
          <w:p w:rsidR="00D918F5" w:rsidRDefault="00D918F5" w:rsidP="00162B36">
            <w:pPr>
              <w:rPr>
                <w:rFonts w:ascii="Calibri" w:hAnsi="Calibri" w:cs="Calibri"/>
                <w:sz w:val="20"/>
                <w:szCs w:val="20"/>
              </w:rPr>
            </w:pPr>
            <w:r>
              <w:rPr>
                <w:rFonts w:ascii="Calibri" w:hAnsi="Calibri" w:cs="Calibri"/>
                <w:sz w:val="20"/>
                <w:szCs w:val="20"/>
              </w:rPr>
              <w:t>03222128</w:t>
            </w:r>
          </w:p>
        </w:tc>
        <w:tc>
          <w:tcPr>
            <w:tcW w:w="1300" w:type="dxa"/>
          </w:tcPr>
          <w:p w:rsidR="00D918F5" w:rsidRPr="00E822F3" w:rsidRDefault="00D918F5" w:rsidP="00162B36">
            <w:pPr>
              <w:widowControl w:val="0"/>
              <w:rPr>
                <w:rFonts w:ascii="Sylfaen" w:hAnsi="Sylfaen"/>
                <w:sz w:val="18"/>
                <w:szCs w:val="18"/>
              </w:rPr>
            </w:pPr>
            <w:r w:rsidRPr="00E822F3">
              <w:rPr>
                <w:rFonts w:ascii="Sylfaen" w:hAnsi="Sylfaen"/>
                <w:sz w:val="18"/>
                <w:szCs w:val="18"/>
              </w:rPr>
              <w:t>яблоко</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6</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03221410</w:t>
            </w:r>
          </w:p>
        </w:tc>
        <w:tc>
          <w:tcPr>
            <w:tcW w:w="1300" w:type="dxa"/>
            <w:vAlign w:val="center"/>
          </w:tcPr>
          <w:p w:rsidR="00D918F5" w:rsidRPr="00E822F3" w:rsidRDefault="00D918F5" w:rsidP="00162B36">
            <w:pPr>
              <w:rPr>
                <w:rFonts w:ascii="Sylfaen" w:hAnsi="Sylfaen"/>
                <w:sz w:val="18"/>
                <w:szCs w:val="18"/>
              </w:rPr>
            </w:pPr>
            <w:r w:rsidRPr="00E822F3">
              <w:rPr>
                <w:rFonts w:ascii="Sylfaen" w:hAnsi="Sylfaen"/>
                <w:sz w:val="18"/>
                <w:szCs w:val="18"/>
              </w:rPr>
              <w:t>капуста</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7</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03221100</w:t>
            </w:r>
          </w:p>
        </w:tc>
        <w:tc>
          <w:tcPr>
            <w:tcW w:w="1300" w:type="dxa"/>
          </w:tcPr>
          <w:p w:rsidR="00D918F5" w:rsidRPr="00E822F3" w:rsidRDefault="00D918F5" w:rsidP="00162B36">
            <w:pPr>
              <w:widowControl w:val="0"/>
              <w:rPr>
                <w:rFonts w:ascii="Sylfaen" w:hAnsi="Sylfaen"/>
                <w:sz w:val="18"/>
                <w:szCs w:val="18"/>
              </w:rPr>
            </w:pPr>
            <w:r w:rsidRPr="00E822F3">
              <w:rPr>
                <w:rFonts w:ascii="Sylfaen" w:hAnsi="Sylfaen"/>
                <w:sz w:val="18"/>
                <w:szCs w:val="18"/>
              </w:rPr>
              <w:t>Красная свекла</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8</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15311100</w:t>
            </w:r>
          </w:p>
        </w:tc>
        <w:tc>
          <w:tcPr>
            <w:tcW w:w="1300" w:type="dxa"/>
            <w:vAlign w:val="bottom"/>
          </w:tcPr>
          <w:p w:rsidR="00D918F5" w:rsidRPr="00E822F3" w:rsidRDefault="00D918F5" w:rsidP="00162B36">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9</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15112150</w:t>
            </w:r>
          </w:p>
        </w:tc>
        <w:tc>
          <w:tcPr>
            <w:tcW w:w="1300" w:type="dxa"/>
            <w:vAlign w:val="center"/>
          </w:tcPr>
          <w:p w:rsidR="00D918F5" w:rsidRPr="00E822F3" w:rsidRDefault="00D918F5" w:rsidP="00162B36">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10</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15811100</w:t>
            </w:r>
          </w:p>
        </w:tc>
        <w:tc>
          <w:tcPr>
            <w:tcW w:w="1300" w:type="dxa"/>
            <w:vAlign w:val="center"/>
          </w:tcPr>
          <w:p w:rsidR="00D918F5" w:rsidRPr="00E822F3" w:rsidRDefault="00D918F5" w:rsidP="00162B36">
            <w:pPr>
              <w:rPr>
                <w:rFonts w:ascii="Sylfaen" w:hAnsi="Sylfaen" w:cs="Calibri"/>
                <w:sz w:val="18"/>
                <w:szCs w:val="18"/>
              </w:rPr>
            </w:pPr>
            <w:r w:rsidRPr="00E822F3">
              <w:rPr>
                <w:rFonts w:ascii="Sylfaen" w:hAnsi="Sylfaen" w:cs="Calibri"/>
                <w:sz w:val="18"/>
                <w:szCs w:val="18"/>
              </w:rPr>
              <w:t>хлеб</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11</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15616000</w:t>
            </w:r>
          </w:p>
        </w:tc>
        <w:tc>
          <w:tcPr>
            <w:tcW w:w="1300" w:type="dxa"/>
            <w:vAlign w:val="center"/>
          </w:tcPr>
          <w:p w:rsidR="00D918F5" w:rsidRPr="00E60100" w:rsidRDefault="00D918F5" w:rsidP="00162B36">
            <w:pPr>
              <w:rPr>
                <w:rFonts w:ascii="Calibri" w:hAnsi="Calibri" w:cs="Calibri"/>
                <w:sz w:val="18"/>
                <w:szCs w:val="18"/>
              </w:rPr>
            </w:pPr>
            <w:r w:rsidRPr="00E60100">
              <w:rPr>
                <w:rFonts w:ascii="Calibri" w:hAnsi="Calibri" w:cs="Calibri"/>
                <w:sz w:val="18"/>
                <w:szCs w:val="18"/>
              </w:rPr>
              <w:t>гречка</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12</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03142510</w:t>
            </w:r>
          </w:p>
        </w:tc>
        <w:tc>
          <w:tcPr>
            <w:tcW w:w="1300" w:type="dxa"/>
            <w:vAlign w:val="center"/>
          </w:tcPr>
          <w:p w:rsidR="00D918F5" w:rsidRPr="00D77F8E" w:rsidRDefault="00D918F5" w:rsidP="00162B36">
            <w:pPr>
              <w:rPr>
                <w:rFonts w:ascii="Calibri" w:hAnsi="Calibri" w:cs="Calibri"/>
                <w:sz w:val="18"/>
                <w:szCs w:val="18"/>
              </w:rPr>
            </w:pPr>
            <w:r>
              <w:rPr>
                <w:rFonts w:ascii="Calibri" w:hAnsi="Calibri" w:cs="Calibri"/>
                <w:sz w:val="18"/>
                <w:szCs w:val="18"/>
              </w:rPr>
              <w:t>яйцо</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t>13</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15851100</w:t>
            </w:r>
          </w:p>
        </w:tc>
        <w:tc>
          <w:tcPr>
            <w:tcW w:w="1300" w:type="dxa"/>
          </w:tcPr>
          <w:p w:rsidR="00D918F5" w:rsidRPr="00B138F3" w:rsidRDefault="00D918F5" w:rsidP="00162B36">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Pr="00B138F3" w:rsidRDefault="00D918F5" w:rsidP="00162B36">
            <w:pPr>
              <w:widowControl w:val="0"/>
              <w:jc w:val="center"/>
              <w:rPr>
                <w:rFonts w:ascii="GHEA Grapalat" w:hAnsi="GHEA Grapalat"/>
                <w:sz w:val="16"/>
                <w:szCs w:val="16"/>
              </w:rPr>
            </w:pPr>
            <w:r>
              <w:rPr>
                <w:rFonts w:ascii="GHEA Grapalat" w:hAnsi="GHEA Grapalat"/>
                <w:sz w:val="16"/>
                <w:szCs w:val="16"/>
              </w:rPr>
              <w:lastRenderedPageBreak/>
              <w:t>14</w:t>
            </w:r>
          </w:p>
        </w:tc>
        <w:tc>
          <w:tcPr>
            <w:tcW w:w="2148" w:type="dxa"/>
            <w:vAlign w:val="bottom"/>
          </w:tcPr>
          <w:p w:rsidR="00D918F5" w:rsidRDefault="00D918F5" w:rsidP="00162B36">
            <w:pPr>
              <w:rPr>
                <w:rFonts w:ascii="Calibri" w:hAnsi="Calibri" w:cs="Calibri"/>
                <w:sz w:val="20"/>
                <w:szCs w:val="20"/>
              </w:rPr>
            </w:pPr>
            <w:r>
              <w:rPr>
                <w:rFonts w:ascii="Calibri" w:hAnsi="Calibri" w:cs="Calibri"/>
                <w:sz w:val="20"/>
                <w:szCs w:val="20"/>
              </w:rPr>
              <w:t>15331154</w:t>
            </w:r>
          </w:p>
        </w:tc>
        <w:tc>
          <w:tcPr>
            <w:tcW w:w="1300" w:type="dxa"/>
          </w:tcPr>
          <w:p w:rsidR="00D918F5" w:rsidRPr="00B138F3" w:rsidRDefault="00D918F5" w:rsidP="00162B36">
            <w:pPr>
              <w:widowControl w:val="0"/>
              <w:rPr>
                <w:rFonts w:ascii="GHEA Grapalat" w:hAnsi="GHEA Grapalat"/>
                <w:sz w:val="16"/>
                <w:szCs w:val="16"/>
              </w:rPr>
            </w:pPr>
            <w:r w:rsidRPr="00E60100">
              <w:rPr>
                <w:rFonts w:ascii="Calibri" w:hAnsi="Calibri" w:cs="Calibri"/>
                <w:sz w:val="18"/>
                <w:szCs w:val="18"/>
              </w:rPr>
              <w:t>горох</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Default="00D918F5" w:rsidP="00162B36">
            <w:pPr>
              <w:widowControl w:val="0"/>
              <w:jc w:val="center"/>
              <w:rPr>
                <w:rFonts w:ascii="GHEA Grapalat" w:hAnsi="GHEA Grapalat"/>
                <w:sz w:val="16"/>
                <w:szCs w:val="16"/>
              </w:rPr>
            </w:pPr>
            <w:r>
              <w:rPr>
                <w:rFonts w:ascii="GHEA Grapalat" w:hAnsi="GHEA Grapalat"/>
                <w:sz w:val="16"/>
                <w:szCs w:val="16"/>
              </w:rPr>
              <w:t>15</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15331153</w:t>
            </w:r>
          </w:p>
        </w:tc>
        <w:tc>
          <w:tcPr>
            <w:tcW w:w="1300" w:type="dxa"/>
            <w:vAlign w:val="center"/>
          </w:tcPr>
          <w:p w:rsidR="00D918F5" w:rsidRPr="00E60100" w:rsidRDefault="00D918F5" w:rsidP="00162B36">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Default="00D918F5" w:rsidP="00162B36">
            <w:pPr>
              <w:widowControl w:val="0"/>
              <w:jc w:val="center"/>
              <w:rPr>
                <w:rFonts w:ascii="GHEA Grapalat" w:hAnsi="GHEA Grapalat"/>
                <w:sz w:val="16"/>
                <w:szCs w:val="16"/>
              </w:rPr>
            </w:pPr>
            <w:r>
              <w:rPr>
                <w:rFonts w:ascii="GHEA Grapalat" w:hAnsi="GHEA Grapalat"/>
                <w:sz w:val="16"/>
                <w:szCs w:val="16"/>
              </w:rPr>
              <w:t>16</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15541200</w:t>
            </w:r>
          </w:p>
        </w:tc>
        <w:tc>
          <w:tcPr>
            <w:tcW w:w="1300" w:type="dxa"/>
          </w:tcPr>
          <w:p w:rsidR="00D918F5" w:rsidRPr="00B138F3" w:rsidRDefault="00D918F5" w:rsidP="00162B36">
            <w:pPr>
              <w:widowControl w:val="0"/>
              <w:rPr>
                <w:rFonts w:ascii="GHEA Grapalat" w:hAnsi="GHEA Grapalat"/>
                <w:sz w:val="16"/>
                <w:szCs w:val="16"/>
              </w:rPr>
            </w:pPr>
            <w:r>
              <w:rPr>
                <w:rFonts w:ascii="GHEA Grapalat" w:hAnsi="GHEA Grapalat"/>
                <w:sz w:val="16"/>
                <w:szCs w:val="16"/>
              </w:rPr>
              <w:t>сыр</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Default="00D918F5" w:rsidP="00162B36">
            <w:pPr>
              <w:widowControl w:val="0"/>
              <w:jc w:val="center"/>
              <w:rPr>
                <w:rFonts w:ascii="GHEA Grapalat" w:hAnsi="GHEA Grapalat"/>
                <w:sz w:val="16"/>
                <w:szCs w:val="16"/>
              </w:rPr>
            </w:pPr>
            <w:r>
              <w:rPr>
                <w:rFonts w:ascii="GHEA Grapalat" w:hAnsi="GHEA Grapalat"/>
                <w:sz w:val="16"/>
                <w:szCs w:val="16"/>
              </w:rPr>
              <w:t>17</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15551600</w:t>
            </w:r>
          </w:p>
        </w:tc>
        <w:tc>
          <w:tcPr>
            <w:tcW w:w="1300" w:type="dxa"/>
          </w:tcPr>
          <w:p w:rsidR="00D918F5" w:rsidRPr="004D007C" w:rsidRDefault="00D918F5" w:rsidP="00162B36">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r w:rsidR="00D918F5" w:rsidRPr="00B138F3" w:rsidTr="00802B65">
        <w:trPr>
          <w:trHeight w:val="404"/>
          <w:jc w:val="center"/>
        </w:trPr>
        <w:tc>
          <w:tcPr>
            <w:tcW w:w="1723" w:type="dxa"/>
          </w:tcPr>
          <w:p w:rsidR="00D918F5" w:rsidRDefault="00D918F5" w:rsidP="00162B36">
            <w:pPr>
              <w:widowControl w:val="0"/>
              <w:jc w:val="center"/>
              <w:rPr>
                <w:rFonts w:ascii="GHEA Grapalat" w:hAnsi="GHEA Grapalat"/>
                <w:sz w:val="16"/>
                <w:szCs w:val="16"/>
              </w:rPr>
            </w:pPr>
            <w:r>
              <w:rPr>
                <w:rFonts w:ascii="GHEA Grapalat" w:hAnsi="GHEA Grapalat"/>
                <w:sz w:val="16"/>
                <w:szCs w:val="16"/>
              </w:rPr>
              <w:t>18</w:t>
            </w:r>
          </w:p>
        </w:tc>
        <w:tc>
          <w:tcPr>
            <w:tcW w:w="2148" w:type="dxa"/>
            <w:vAlign w:val="bottom"/>
          </w:tcPr>
          <w:p w:rsidR="00D918F5" w:rsidRDefault="00D918F5" w:rsidP="00162B36">
            <w:pPr>
              <w:rPr>
                <w:rFonts w:ascii="Sylfaen" w:hAnsi="Sylfaen" w:cs="Calibri"/>
                <w:color w:val="000000"/>
                <w:sz w:val="20"/>
                <w:szCs w:val="20"/>
              </w:rPr>
            </w:pPr>
            <w:r>
              <w:rPr>
                <w:rFonts w:ascii="Sylfaen" w:hAnsi="Sylfaen" w:cs="Calibri"/>
                <w:color w:val="000000"/>
                <w:sz w:val="20"/>
                <w:szCs w:val="20"/>
              </w:rPr>
              <w:t>15871256</w:t>
            </w:r>
          </w:p>
        </w:tc>
        <w:tc>
          <w:tcPr>
            <w:tcW w:w="1300" w:type="dxa"/>
          </w:tcPr>
          <w:p w:rsidR="00D918F5" w:rsidRPr="00B138F3" w:rsidRDefault="00D918F5" w:rsidP="00162B36">
            <w:pPr>
              <w:widowControl w:val="0"/>
              <w:rPr>
                <w:rFonts w:ascii="GHEA Grapalat" w:hAnsi="GHEA Grapalat"/>
                <w:sz w:val="16"/>
                <w:szCs w:val="16"/>
              </w:rPr>
            </w:pPr>
            <w:r w:rsidRPr="004D007C">
              <w:rPr>
                <w:rFonts w:ascii="GHEA Grapalat" w:hAnsi="GHEA Grapalat"/>
                <w:sz w:val="16"/>
                <w:szCs w:val="16"/>
              </w:rPr>
              <w:t>красный молотый сладкий перец</w:t>
            </w:r>
          </w:p>
        </w:tc>
        <w:tc>
          <w:tcPr>
            <w:tcW w:w="1003" w:type="dxa"/>
            <w:vAlign w:val="center"/>
          </w:tcPr>
          <w:p w:rsidR="00D918F5" w:rsidRPr="00744F0F" w:rsidRDefault="00D918F5" w:rsidP="00162B36">
            <w:pPr>
              <w:jc w:val="center"/>
              <w:rPr>
                <w:rFonts w:ascii="GHEA Grapalat" w:hAnsi="GHEA Grapalat"/>
                <w:sz w:val="18"/>
                <w:szCs w:val="18"/>
              </w:rPr>
            </w:pPr>
          </w:p>
        </w:tc>
        <w:tc>
          <w:tcPr>
            <w:tcW w:w="1004" w:type="dxa"/>
            <w:vAlign w:val="center"/>
          </w:tcPr>
          <w:p w:rsidR="00D918F5" w:rsidRPr="00744F0F" w:rsidRDefault="00D918F5" w:rsidP="00162B36">
            <w:pPr>
              <w:jc w:val="center"/>
              <w:rPr>
                <w:rFonts w:ascii="GHEA Grapalat" w:hAnsi="GHEA Grapalat"/>
                <w:sz w:val="18"/>
                <w:szCs w:val="18"/>
              </w:rPr>
            </w:pPr>
          </w:p>
        </w:tc>
        <w:tc>
          <w:tcPr>
            <w:tcW w:w="716" w:type="dxa"/>
            <w:vAlign w:val="center"/>
          </w:tcPr>
          <w:p w:rsidR="00D918F5" w:rsidRPr="00744F0F" w:rsidRDefault="00D918F5" w:rsidP="00162B36">
            <w:pPr>
              <w:jc w:val="center"/>
              <w:rPr>
                <w:rFonts w:ascii="GHEA Grapalat" w:hAnsi="GHEA Grapalat"/>
                <w:sz w:val="18"/>
                <w:szCs w:val="18"/>
              </w:rPr>
            </w:pPr>
          </w:p>
        </w:tc>
        <w:tc>
          <w:tcPr>
            <w:tcW w:w="859" w:type="dxa"/>
            <w:vAlign w:val="center"/>
          </w:tcPr>
          <w:p w:rsidR="00D918F5" w:rsidRPr="00744F0F" w:rsidRDefault="00D918F5" w:rsidP="00162B36">
            <w:pPr>
              <w:jc w:val="center"/>
              <w:rPr>
                <w:rFonts w:ascii="GHEA Grapalat" w:hAnsi="GHEA Grapalat"/>
                <w:sz w:val="18"/>
                <w:szCs w:val="18"/>
              </w:rPr>
            </w:pPr>
          </w:p>
        </w:tc>
        <w:tc>
          <w:tcPr>
            <w:tcW w:w="544" w:type="dxa"/>
            <w:vAlign w:val="center"/>
          </w:tcPr>
          <w:p w:rsidR="00D918F5" w:rsidRPr="00744F0F" w:rsidRDefault="00D918F5" w:rsidP="00162B36">
            <w:pPr>
              <w:jc w:val="center"/>
              <w:rPr>
                <w:rFonts w:ascii="GHEA Grapalat" w:hAnsi="GHEA Grapalat"/>
                <w:sz w:val="18"/>
                <w:szCs w:val="18"/>
              </w:rPr>
            </w:pPr>
          </w:p>
        </w:tc>
        <w:tc>
          <w:tcPr>
            <w:tcW w:w="606" w:type="dxa"/>
          </w:tcPr>
          <w:p w:rsidR="00D918F5" w:rsidRPr="00676AB3" w:rsidRDefault="00D918F5" w:rsidP="00162B36">
            <w:pPr>
              <w:jc w:val="center"/>
              <w:rPr>
                <w:rFonts w:ascii="Sylfaen" w:hAnsi="Sylfaen" w:cs="Arial"/>
                <w:sz w:val="18"/>
                <w:szCs w:val="18"/>
                <w:lang w:val="pt-BR"/>
              </w:rPr>
            </w:pPr>
          </w:p>
        </w:tc>
        <w:tc>
          <w:tcPr>
            <w:tcW w:w="716" w:type="dxa"/>
          </w:tcPr>
          <w:p w:rsidR="00D918F5" w:rsidRPr="00676AB3" w:rsidRDefault="00D918F5" w:rsidP="00162B36">
            <w:pPr>
              <w:jc w:val="center"/>
              <w:rPr>
                <w:rFonts w:ascii="Sylfaen" w:hAnsi="Sylfaen" w:cs="Arial"/>
                <w:sz w:val="18"/>
                <w:szCs w:val="18"/>
                <w:lang w:val="pt-BR"/>
              </w:rPr>
            </w:pPr>
          </w:p>
        </w:tc>
        <w:tc>
          <w:tcPr>
            <w:tcW w:w="852" w:type="dxa"/>
          </w:tcPr>
          <w:p w:rsidR="00D918F5" w:rsidRPr="00676AB3" w:rsidRDefault="00D918F5" w:rsidP="00162B36">
            <w:pPr>
              <w:jc w:val="center"/>
              <w:rPr>
                <w:rFonts w:ascii="Sylfaen" w:hAnsi="Sylfaen" w:cs="Arial"/>
                <w:sz w:val="18"/>
                <w:szCs w:val="18"/>
                <w:lang w:val="pt-BR"/>
              </w:rPr>
            </w:pPr>
          </w:p>
        </w:tc>
        <w:tc>
          <w:tcPr>
            <w:tcW w:w="891"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25%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50%</w:t>
            </w:r>
          </w:p>
        </w:tc>
        <w:tc>
          <w:tcPr>
            <w:tcW w:w="1004"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75%</w:t>
            </w:r>
          </w:p>
        </w:tc>
        <w:tc>
          <w:tcPr>
            <w:tcW w:w="860" w:type="dxa"/>
            <w:vAlign w:val="center"/>
          </w:tcPr>
          <w:p w:rsidR="00D918F5" w:rsidRPr="00E10BED" w:rsidRDefault="00D918F5" w:rsidP="00B268E5">
            <w:pPr>
              <w:jc w:val="center"/>
              <w:rPr>
                <w:rFonts w:ascii="Sylfaen" w:hAnsi="Sylfaen"/>
                <w:sz w:val="18"/>
                <w:szCs w:val="18"/>
              </w:rPr>
            </w:pPr>
            <w:r w:rsidRPr="00E10BED">
              <w:rPr>
                <w:rFonts w:ascii="Sylfaen" w:hAnsi="Sylfaen"/>
                <w:sz w:val="18"/>
                <w:szCs w:val="18"/>
              </w:rPr>
              <w:t>100%</w:t>
            </w:r>
          </w:p>
        </w:tc>
        <w:tc>
          <w:tcPr>
            <w:tcW w:w="819" w:type="dxa"/>
            <w:vAlign w:val="center"/>
          </w:tcPr>
          <w:p w:rsidR="00D918F5" w:rsidRPr="00744F0F" w:rsidRDefault="00D918F5" w:rsidP="00162B36">
            <w:pPr>
              <w:jc w:val="center"/>
              <w:rPr>
                <w:rFonts w:ascii="GHEA Grapalat" w:hAnsi="GHEA Grapalat"/>
                <w:sz w:val="18"/>
                <w:szCs w:val="18"/>
              </w:rPr>
            </w:pPr>
            <w:r>
              <w:rPr>
                <w:rFonts w:ascii="GHEA Grapalat" w:hAnsi="GHEA Grapalat"/>
                <w:sz w:val="18"/>
                <w:szCs w:val="18"/>
              </w:rPr>
              <w:t>100%</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B969DB">
          <w:footnotePr>
            <w:pos w:val="beneathText"/>
          </w:footnotePr>
          <w:pgSz w:w="16838" w:h="11906" w:orient="landscape" w:code="9"/>
          <w:pgMar w:top="426"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526" w:rsidRDefault="003A5526">
      <w:r>
        <w:separator/>
      </w:r>
    </w:p>
  </w:endnote>
  <w:endnote w:type="continuationSeparator" w:id="0">
    <w:p w:rsidR="003A5526" w:rsidRDefault="003A5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sdtPr>
    <w:sdtEndPr>
      <w:rPr>
        <w:rFonts w:ascii="GHEA Grapalat" w:hAnsi="GHEA Grapalat"/>
        <w:sz w:val="24"/>
        <w:szCs w:val="24"/>
      </w:rPr>
    </w:sdtEndPr>
    <w:sdtContent>
      <w:p w:rsidR="003A5526" w:rsidRPr="00C861E9" w:rsidRDefault="009F0D02">
        <w:pPr>
          <w:pStyle w:val="a5"/>
          <w:jc w:val="center"/>
          <w:rPr>
            <w:rFonts w:ascii="GHEA Grapalat" w:hAnsi="GHEA Grapalat"/>
            <w:sz w:val="24"/>
            <w:szCs w:val="24"/>
          </w:rPr>
        </w:pPr>
        <w:r w:rsidRPr="00C861E9">
          <w:rPr>
            <w:rFonts w:ascii="GHEA Grapalat" w:hAnsi="GHEA Grapalat"/>
            <w:sz w:val="24"/>
            <w:szCs w:val="24"/>
          </w:rPr>
          <w:fldChar w:fldCharType="begin"/>
        </w:r>
        <w:r w:rsidR="003A552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918F5">
          <w:rPr>
            <w:rFonts w:ascii="GHEA Grapalat" w:hAnsi="GHEA Grapalat"/>
            <w:noProof/>
            <w:sz w:val="24"/>
            <w:szCs w:val="24"/>
          </w:rPr>
          <w:t>92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526" w:rsidRDefault="003A5526">
      <w:r>
        <w:separator/>
      </w:r>
    </w:p>
  </w:footnote>
  <w:footnote w:type="continuationSeparator" w:id="0">
    <w:p w:rsidR="003A5526" w:rsidRDefault="003A5526">
      <w:r>
        <w:continuationSeparator/>
      </w:r>
    </w:p>
  </w:footnote>
  <w:footnote w:id="1">
    <w:p w:rsidR="003A5526" w:rsidRPr="00ED3BA4" w:rsidRDefault="003A5526"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 xml:space="preserve">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w:t>
      </w:r>
      <w:proofErr w:type="gramStart"/>
      <w:r w:rsidRPr="00ED3BA4">
        <w:rPr>
          <w:rFonts w:ascii="GHEA Grapalat" w:hAnsi="GHEA Grapalat"/>
          <w:i/>
        </w:rPr>
        <w:t>быть</w:t>
      </w:r>
      <w:proofErr w:type="gramEnd"/>
      <w:r w:rsidRPr="00ED3BA4">
        <w:rPr>
          <w:rFonts w:ascii="GHEA Grapalat" w:hAnsi="GHEA Grapalat"/>
          <w:i/>
        </w:rPr>
        <w:t xml:space="preserve">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3A5526" w:rsidRPr="008842CE" w:rsidRDefault="003A5526"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3A5526" w:rsidRPr="00541313" w:rsidRDefault="003A552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3A5526" w:rsidRPr="00DB4FE3" w:rsidRDefault="003A5526"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3A5526" w:rsidRPr="00DB4FE3" w:rsidRDefault="003A5526"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rsidR="003A5526" w:rsidRDefault="003A5526"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3A5526" w:rsidRPr="00D3436F" w:rsidRDefault="003A552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3A5526" w:rsidRPr="008842CE" w:rsidRDefault="003A5526" w:rsidP="001831C4">
      <w:pPr>
        <w:pStyle w:val="af2"/>
        <w:widowControl w:val="0"/>
        <w:jc w:val="both"/>
        <w:rPr>
          <w:rFonts w:ascii="GHEA Grapalat" w:hAnsi="GHEA Grapalat"/>
          <w:lang w:val="af-ZA"/>
        </w:rPr>
      </w:pPr>
    </w:p>
    <w:p w:rsidR="003A5526" w:rsidRPr="008842CE" w:rsidRDefault="003A5526" w:rsidP="008842CE">
      <w:pPr>
        <w:pStyle w:val="af2"/>
        <w:widowControl w:val="0"/>
        <w:jc w:val="both"/>
        <w:rPr>
          <w:rFonts w:ascii="GHEA Grapalat" w:hAnsi="GHEA Grapalat"/>
          <w:lang w:val="af-ZA"/>
        </w:rPr>
      </w:pPr>
    </w:p>
  </w:footnote>
  <w:footnote w:id="4">
    <w:p w:rsidR="003A5526" w:rsidRPr="00CD6B60" w:rsidRDefault="003A552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A5526" w:rsidRPr="00CD6B60" w:rsidRDefault="003A552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A5526" w:rsidRPr="00CD6B60" w:rsidRDefault="003A552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A5526" w:rsidRPr="00CD6B60" w:rsidRDefault="003A552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3A5526" w:rsidRPr="00CA2B01" w:rsidRDefault="003A5526"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A5526" w:rsidRPr="00CA2B01" w:rsidRDefault="003A552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A5526" w:rsidRPr="00CA2B01" w:rsidRDefault="003A552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6">
    <w:p w:rsidR="003A5526" w:rsidRPr="0034222E" w:rsidDel="00932115" w:rsidRDefault="003A5526"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3A5526" w:rsidRPr="00D3436F" w:rsidRDefault="003A5526"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A5526" w:rsidRPr="000811C1" w:rsidRDefault="003A5526">
      <w:pPr>
        <w:pStyle w:val="af2"/>
        <w:rPr>
          <w:rFonts w:asciiTheme="minorHAnsi" w:hAnsiTheme="minorHAnsi"/>
        </w:rPr>
      </w:pPr>
    </w:p>
  </w:footnote>
  <w:footnote w:id="8">
    <w:p w:rsidR="003A5526" w:rsidRDefault="003A5526" w:rsidP="00B351F5">
      <w:pPr>
        <w:pStyle w:val="af2"/>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3A5526" w:rsidRDefault="003A5526" w:rsidP="001649C8">
      <w:pPr>
        <w:pStyle w:val="af2"/>
        <w:rPr>
          <w:rFonts w:asciiTheme="minorHAnsi" w:hAnsiTheme="minorHAnsi"/>
        </w:rPr>
      </w:pPr>
      <w:r>
        <w:rPr>
          <w:rFonts w:ascii="GHEA Grapalat" w:hAnsi="GHEA Grapalat"/>
          <w:i/>
          <w:sz w:val="18"/>
          <w:szCs w:val="18"/>
          <w:vertAlign w:val="superscript"/>
        </w:rPr>
        <w:t>9.1</w:t>
      </w:r>
      <w:r w:rsidRPr="0067398F">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3A5526" w:rsidRPr="002C2499" w:rsidRDefault="003A5526" w:rsidP="00B351F5">
      <w:pPr>
        <w:pStyle w:val="af2"/>
      </w:pPr>
    </w:p>
    <w:p w:rsidR="003A5526" w:rsidRPr="000811C1" w:rsidRDefault="003A5526">
      <w:pPr>
        <w:pStyle w:val="af2"/>
        <w:rPr>
          <w:rFonts w:asciiTheme="minorHAnsi" w:hAnsiTheme="minorHAnsi"/>
        </w:rPr>
      </w:pPr>
    </w:p>
  </w:footnote>
  <w:footnote w:id="9">
    <w:p w:rsidR="003A5526" w:rsidRPr="00FE2AA4" w:rsidRDefault="003A552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rsidR="003A5526" w:rsidRPr="008842CE" w:rsidRDefault="003A552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A5526" w:rsidRPr="000811C1" w:rsidRDefault="003A5526">
      <w:pPr>
        <w:pStyle w:val="af2"/>
        <w:rPr>
          <w:lang w:val="af-ZA"/>
        </w:rPr>
      </w:pPr>
    </w:p>
  </w:footnote>
  <w:footnote w:id="11">
    <w:p w:rsidR="003A5526" w:rsidRDefault="003A5526" w:rsidP="00636142">
      <w:pPr>
        <w:pStyle w:val="af2"/>
        <w:jc w:val="both"/>
        <w:rPr>
          <w:rFonts w:ascii="GHEA Grapalat" w:hAnsi="GHEA Grapalat"/>
          <w:i/>
          <w:lang w:val="hy-AM"/>
        </w:rPr>
      </w:pPr>
    </w:p>
    <w:p w:rsidR="003A5526" w:rsidRPr="002227A9" w:rsidRDefault="003A5526"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A5526" w:rsidRPr="00636142" w:rsidRDefault="003A5526"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A5526" w:rsidRPr="0092041F" w:rsidRDefault="003A5526"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A5526" w:rsidRPr="0092041F" w:rsidRDefault="003A5526" w:rsidP="00C67FAB">
      <w:pPr>
        <w:pStyle w:val="af2"/>
        <w:jc w:val="both"/>
        <w:rPr>
          <w:rFonts w:ascii="GHEA Grapalat" w:hAnsi="GHEA Grapalat"/>
          <w:i/>
        </w:rPr>
      </w:pPr>
    </w:p>
  </w:footnote>
  <w:footnote w:id="12">
    <w:p w:rsidR="003A5526" w:rsidRPr="004A4643" w:rsidRDefault="003A5526"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 xml:space="preserve">банковской гарантии или наличных денег" заменяются словами " в одностороннем порядке утвержденного </w:t>
      </w:r>
      <w:proofErr w:type="spellStart"/>
      <w:r w:rsidRPr="004A4643">
        <w:rPr>
          <w:rFonts w:ascii="GHEA Grapalat" w:hAnsi="GHEA Grapalat"/>
          <w:i/>
        </w:rPr>
        <w:t>заявления-в</w:t>
      </w:r>
      <w:proofErr w:type="spellEnd"/>
      <w:r w:rsidRPr="004A4643">
        <w:rPr>
          <w:rFonts w:ascii="GHEA Grapalat" w:hAnsi="GHEA Grapalat"/>
          <w:i/>
        </w:rPr>
        <w:t xml:space="preserve">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rsidR="003A5526" w:rsidRPr="008E4439" w:rsidRDefault="003A552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A5526" w:rsidRPr="000811C1" w:rsidRDefault="003A5526" w:rsidP="0027573B">
      <w:pPr>
        <w:pStyle w:val="af2"/>
        <w:rPr>
          <w:rFonts w:ascii="Sylfaen" w:hAnsi="Sylfaen"/>
          <w:sz w:val="18"/>
          <w:szCs w:val="18"/>
        </w:rPr>
      </w:pPr>
    </w:p>
  </w:footnote>
  <w:footnote w:id="14">
    <w:p w:rsidR="003A5526" w:rsidRPr="00A31673" w:rsidRDefault="003A552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3A5526" w:rsidRPr="00DE7706" w:rsidRDefault="003A552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3A5526" w:rsidRPr="008416BA" w:rsidRDefault="003A5526"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A5526" w:rsidRDefault="003A5526" w:rsidP="006B3E56">
      <w:pPr>
        <w:jc w:val="both"/>
      </w:pPr>
    </w:p>
    <w:p w:rsidR="003A5526" w:rsidRPr="008B70EB" w:rsidRDefault="003A552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A5526" w:rsidRPr="008B70EB" w:rsidRDefault="003A5526"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A5526" w:rsidRPr="008B70EB" w:rsidRDefault="003A552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3A5526" w:rsidRDefault="003A5526" w:rsidP="00637230">
      <w:pPr>
        <w:jc w:val="both"/>
        <w:rPr>
          <w:rFonts w:asciiTheme="minorHAnsi" w:hAnsiTheme="minorHAnsi"/>
          <w:lang w:val="af-ZA"/>
        </w:rPr>
      </w:pPr>
    </w:p>
  </w:footnote>
  <w:footnote w:id="17">
    <w:p w:rsidR="003A5526" w:rsidRPr="00A25D1B" w:rsidRDefault="003A5526"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3A5526" w:rsidRPr="00DC619D" w:rsidRDefault="003A5526"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rsidR="003A5526" w:rsidRPr="00D3436F" w:rsidRDefault="003A552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A5526" w:rsidRPr="00D3436F" w:rsidRDefault="003A5526">
      <w:pPr>
        <w:pStyle w:val="af2"/>
        <w:rPr>
          <w:lang w:val="es-ES"/>
        </w:rPr>
      </w:pPr>
    </w:p>
  </w:footnote>
  <w:footnote w:id="20">
    <w:p w:rsidR="003A5526" w:rsidRPr="00217344" w:rsidRDefault="003A5526">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3A5526" w:rsidRPr="00217344" w:rsidRDefault="003A5526"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3A5526" w:rsidRPr="00217344" w:rsidRDefault="003A5526"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3A5526" w:rsidRPr="008842CE" w:rsidRDefault="003A552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A5526" w:rsidRPr="008842CE" w:rsidRDefault="003A5526" w:rsidP="003D2FE2">
      <w:pPr>
        <w:pStyle w:val="af2"/>
        <w:jc w:val="both"/>
        <w:rPr>
          <w:rFonts w:ascii="GHEA Grapalat" w:hAnsi="GHEA Grapalat"/>
        </w:rPr>
      </w:pPr>
    </w:p>
  </w:footnote>
  <w:footnote w:id="24">
    <w:p w:rsidR="003A5526" w:rsidRPr="008842CE" w:rsidRDefault="003A5526" w:rsidP="003D2FE2">
      <w:pPr>
        <w:pStyle w:val="af2"/>
        <w:jc w:val="both"/>
      </w:pPr>
    </w:p>
  </w:footnote>
  <w:footnote w:id="25">
    <w:p w:rsidR="003A5526" w:rsidRPr="00217344" w:rsidRDefault="003A5526"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3A5526" w:rsidRPr="008842CE" w:rsidRDefault="003A552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A5526" w:rsidRPr="008842CE" w:rsidRDefault="003A5526" w:rsidP="000A214C">
      <w:pPr>
        <w:pStyle w:val="af2"/>
        <w:jc w:val="both"/>
        <w:rPr>
          <w:rFonts w:ascii="GHEA Grapalat" w:hAnsi="GHEA Grapalat"/>
        </w:rPr>
      </w:pPr>
    </w:p>
  </w:footnote>
  <w:footnote w:id="27">
    <w:p w:rsidR="003A5526" w:rsidRPr="008842CE" w:rsidRDefault="003A5526" w:rsidP="000A214C">
      <w:pPr>
        <w:pStyle w:val="af2"/>
        <w:jc w:val="both"/>
      </w:pPr>
    </w:p>
  </w:footnote>
  <w:footnote w:id="28">
    <w:p w:rsidR="003A5526" w:rsidRPr="00217344" w:rsidRDefault="003A5526"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rsidR="003A5526" w:rsidRPr="008842CE" w:rsidRDefault="003A5526"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rsidR="003A5526" w:rsidRDefault="003A5526"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A5526" w:rsidRPr="00F21C0D" w:rsidRDefault="003A5526" w:rsidP="00D3436F">
      <w:pPr>
        <w:pStyle w:val="af2"/>
        <w:widowControl w:val="0"/>
        <w:jc w:val="both"/>
        <w:rPr>
          <w:lang w:val="hy-AM"/>
        </w:rPr>
      </w:pPr>
    </w:p>
  </w:footnote>
  <w:footnote w:id="31">
    <w:p w:rsidR="003A5526" w:rsidRDefault="003A5526"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A5526" w:rsidRDefault="003A5526" w:rsidP="005E52ED">
      <w:pPr>
        <w:pStyle w:val="af2"/>
        <w:widowControl w:val="0"/>
        <w:jc w:val="both"/>
        <w:rPr>
          <w:rFonts w:ascii="GHEA Grapalat" w:hAnsi="GHEA Grapalat"/>
          <w:i/>
        </w:rPr>
      </w:pPr>
    </w:p>
    <w:p w:rsidR="003A5526" w:rsidRDefault="003A5526" w:rsidP="005E52ED">
      <w:pPr>
        <w:pStyle w:val="af2"/>
        <w:widowControl w:val="0"/>
        <w:jc w:val="both"/>
        <w:rPr>
          <w:rFonts w:ascii="GHEA Grapalat" w:hAnsi="GHEA Grapalat"/>
          <w:i/>
        </w:rPr>
      </w:pPr>
    </w:p>
    <w:p w:rsidR="003A5526" w:rsidRPr="00EB336B" w:rsidRDefault="003A5526"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proofErr w:type="spellStart"/>
      <w:r>
        <w:rPr>
          <w:rFonts w:ascii="GHEA Grapalat" w:hAnsi="GHEA Grapalat"/>
          <w:sz w:val="18"/>
          <w:szCs w:val="18"/>
        </w:rPr>
        <w:t>o</w:t>
      </w:r>
      <w:proofErr w:type="spellEnd"/>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A5526" w:rsidRPr="00D3436F" w:rsidRDefault="003A5526">
      <w:pPr>
        <w:pStyle w:val="af2"/>
        <w:rPr>
          <w:lang w:val="hy-AM"/>
        </w:rPr>
      </w:pPr>
    </w:p>
  </w:footnote>
  <w:footnote w:id="32">
    <w:p w:rsidR="003A5526" w:rsidRPr="008842CE" w:rsidRDefault="003A5526"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A5526" w:rsidRPr="00E85250" w:rsidRDefault="003A5526" w:rsidP="00D90640">
      <w:pPr>
        <w:widowControl w:val="0"/>
        <w:spacing w:after="160" w:line="360" w:lineRule="auto"/>
        <w:ind w:firstLine="709"/>
        <w:jc w:val="both"/>
        <w:rPr>
          <w:rFonts w:ascii="GHEA Grapalat" w:hAnsi="GHEA Grapalat"/>
          <w:lang w:val="hy-AM"/>
        </w:rPr>
      </w:pPr>
    </w:p>
    <w:p w:rsidR="003A5526" w:rsidRPr="00D3436F" w:rsidRDefault="003A5526">
      <w:pPr>
        <w:pStyle w:val="af2"/>
        <w:rPr>
          <w:lang w:val="hy-AM"/>
        </w:rPr>
      </w:pPr>
    </w:p>
  </w:footnote>
  <w:footnote w:id="33">
    <w:p w:rsidR="003A5526" w:rsidRPr="00402BC3" w:rsidRDefault="003A552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A5526" w:rsidRPr="00552088" w:rsidRDefault="003A552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A5526" w:rsidRPr="00D3436F" w:rsidRDefault="003A5526">
      <w:pPr>
        <w:pStyle w:val="af2"/>
        <w:rPr>
          <w:lang w:val="hy-AM"/>
        </w:rPr>
      </w:pPr>
    </w:p>
  </w:footnote>
  <w:footnote w:id="34">
    <w:p w:rsidR="003A5526" w:rsidRPr="008842CE" w:rsidRDefault="003A552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A5526" w:rsidRPr="00D3436F" w:rsidRDefault="003A5526">
      <w:pPr>
        <w:pStyle w:val="af2"/>
        <w:rPr>
          <w:lang w:val="hy-AM"/>
        </w:rPr>
      </w:pPr>
    </w:p>
  </w:footnote>
  <w:footnote w:id="35">
    <w:p w:rsidR="003A5526" w:rsidRPr="00D3436F" w:rsidRDefault="003A552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6">
    <w:p w:rsidR="003A5526" w:rsidRPr="008842CE" w:rsidRDefault="003A552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A5526" w:rsidRPr="00D3436F" w:rsidRDefault="003A5526">
      <w:pPr>
        <w:pStyle w:val="af2"/>
        <w:rPr>
          <w:lang w:val="hy-AM"/>
        </w:rPr>
      </w:pPr>
    </w:p>
  </w:footnote>
  <w:footnote w:id="37">
    <w:p w:rsidR="003A5526" w:rsidRPr="008842CE" w:rsidRDefault="003A552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3A5526" w:rsidRPr="008842CE" w:rsidRDefault="003A552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A5526" w:rsidRPr="00D3436F" w:rsidRDefault="003A5526">
      <w:pPr>
        <w:pStyle w:val="af2"/>
        <w:rPr>
          <w:lang w:val="hy-AM"/>
        </w:rPr>
      </w:pPr>
    </w:p>
  </w:footnote>
  <w:footnote w:id="38">
    <w:p w:rsidR="003A5526" w:rsidRPr="00E861BF" w:rsidRDefault="003A552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9">
    <w:p w:rsidR="003A5526" w:rsidRPr="00C84B20" w:rsidRDefault="003A5526"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3A5526" w:rsidRDefault="003A5526"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3A5526" w:rsidRPr="00E861BF" w:rsidRDefault="003A552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40">
    <w:p w:rsidR="003A5526" w:rsidRPr="00E861BF" w:rsidRDefault="003A552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41">
    <w:p w:rsidR="003A5526" w:rsidRPr="008842CE" w:rsidRDefault="003A5526"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42">
    <w:p w:rsidR="003A5526" w:rsidRPr="008842CE" w:rsidRDefault="003A552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75E"/>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4C1D"/>
    <w:rsid w:val="00045968"/>
    <w:rsid w:val="000467EC"/>
    <w:rsid w:val="00046ABA"/>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2FE5"/>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26"/>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5C95"/>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ED7"/>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B36"/>
    <w:rsid w:val="001630EC"/>
    <w:rsid w:val="00163324"/>
    <w:rsid w:val="001647D2"/>
    <w:rsid w:val="001649C8"/>
    <w:rsid w:val="00164BBC"/>
    <w:rsid w:val="0016519F"/>
    <w:rsid w:val="001679A6"/>
    <w:rsid w:val="001704AE"/>
    <w:rsid w:val="00171E80"/>
    <w:rsid w:val="001723D6"/>
    <w:rsid w:val="001724D7"/>
    <w:rsid w:val="00172B98"/>
    <w:rsid w:val="00172BC4"/>
    <w:rsid w:val="001732FB"/>
    <w:rsid w:val="001738A8"/>
    <w:rsid w:val="00173A14"/>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605"/>
    <w:rsid w:val="001A2F72"/>
    <w:rsid w:val="001A3FEC"/>
    <w:rsid w:val="001A43A4"/>
    <w:rsid w:val="001A4EF7"/>
    <w:rsid w:val="001A5BC8"/>
    <w:rsid w:val="001A5C02"/>
    <w:rsid w:val="001A6561"/>
    <w:rsid w:val="001A6B31"/>
    <w:rsid w:val="001A77DF"/>
    <w:rsid w:val="001B0C73"/>
    <w:rsid w:val="001B0D9A"/>
    <w:rsid w:val="001B1050"/>
    <w:rsid w:val="001B1370"/>
    <w:rsid w:val="001B1C67"/>
    <w:rsid w:val="001B1FC4"/>
    <w:rsid w:val="001B32D9"/>
    <w:rsid w:val="001B37D2"/>
    <w:rsid w:val="001B45A9"/>
    <w:rsid w:val="001B478E"/>
    <w:rsid w:val="001B53AD"/>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67E"/>
    <w:rsid w:val="00230B12"/>
    <w:rsid w:val="00230C8F"/>
    <w:rsid w:val="00232E31"/>
    <w:rsid w:val="00232FE2"/>
    <w:rsid w:val="00233B5F"/>
    <w:rsid w:val="00233BB7"/>
    <w:rsid w:val="002347B1"/>
    <w:rsid w:val="00235549"/>
    <w:rsid w:val="0023571C"/>
    <w:rsid w:val="00235D56"/>
    <w:rsid w:val="00235DAA"/>
    <w:rsid w:val="0023679B"/>
    <w:rsid w:val="00236B75"/>
    <w:rsid w:val="002370BC"/>
    <w:rsid w:val="002372B2"/>
    <w:rsid w:val="002376B5"/>
    <w:rsid w:val="00237E49"/>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8761D"/>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5B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363"/>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1E84"/>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0A00"/>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6CB"/>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987"/>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CB3"/>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05"/>
    <w:rsid w:val="00397DC0"/>
    <w:rsid w:val="003A0A31"/>
    <w:rsid w:val="003A145D"/>
    <w:rsid w:val="003A1EBB"/>
    <w:rsid w:val="003A2BE0"/>
    <w:rsid w:val="003A2D11"/>
    <w:rsid w:val="003A39AC"/>
    <w:rsid w:val="003A5049"/>
    <w:rsid w:val="003A5526"/>
    <w:rsid w:val="003A5533"/>
    <w:rsid w:val="003A5C2A"/>
    <w:rsid w:val="003A62A4"/>
    <w:rsid w:val="003A645E"/>
    <w:rsid w:val="003A6791"/>
    <w:rsid w:val="003A734A"/>
    <w:rsid w:val="003B0D6E"/>
    <w:rsid w:val="003B197F"/>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0D1"/>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2F2F"/>
    <w:rsid w:val="003F300B"/>
    <w:rsid w:val="003F4583"/>
    <w:rsid w:val="003F4C5E"/>
    <w:rsid w:val="003F6081"/>
    <w:rsid w:val="003F66A5"/>
    <w:rsid w:val="003F6CF8"/>
    <w:rsid w:val="003F6ED1"/>
    <w:rsid w:val="003F7134"/>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07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1F46"/>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059"/>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09B"/>
    <w:rsid w:val="004C78E7"/>
    <w:rsid w:val="004D0281"/>
    <w:rsid w:val="004D0AE2"/>
    <w:rsid w:val="004D0EA7"/>
    <w:rsid w:val="004D1C32"/>
    <w:rsid w:val="004D1E87"/>
    <w:rsid w:val="004D2727"/>
    <w:rsid w:val="004D28BA"/>
    <w:rsid w:val="004D2A64"/>
    <w:rsid w:val="004D2B0B"/>
    <w:rsid w:val="004D2B4B"/>
    <w:rsid w:val="004D36A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32D"/>
    <w:rsid w:val="004F5518"/>
    <w:rsid w:val="004F5616"/>
    <w:rsid w:val="004F709A"/>
    <w:rsid w:val="004F78B4"/>
    <w:rsid w:val="004F78EF"/>
    <w:rsid w:val="004F7933"/>
    <w:rsid w:val="004F7F0B"/>
    <w:rsid w:val="00501516"/>
    <w:rsid w:val="0050161D"/>
    <w:rsid w:val="00501A0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0322"/>
    <w:rsid w:val="005615AC"/>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256"/>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6A0C"/>
    <w:rsid w:val="005F7C1D"/>
    <w:rsid w:val="00600977"/>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7AB"/>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3A8"/>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59A"/>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0C6A"/>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490F"/>
    <w:rsid w:val="00705199"/>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978"/>
    <w:rsid w:val="00761A4D"/>
    <w:rsid w:val="00762026"/>
    <w:rsid w:val="00762468"/>
    <w:rsid w:val="00762474"/>
    <w:rsid w:val="00762921"/>
    <w:rsid w:val="0076368E"/>
    <w:rsid w:val="0076384C"/>
    <w:rsid w:val="00763CC0"/>
    <w:rsid w:val="007642C2"/>
    <w:rsid w:val="00764466"/>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0D65"/>
    <w:rsid w:val="007811AE"/>
    <w:rsid w:val="007813EB"/>
    <w:rsid w:val="00781688"/>
    <w:rsid w:val="00782465"/>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69C2"/>
    <w:rsid w:val="007A6A39"/>
    <w:rsid w:val="007A6CCF"/>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28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34F"/>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A18"/>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8C9"/>
    <w:rsid w:val="00886AA6"/>
    <w:rsid w:val="00886D11"/>
    <w:rsid w:val="00886EFE"/>
    <w:rsid w:val="008875C7"/>
    <w:rsid w:val="008909D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3"/>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73"/>
    <w:rsid w:val="00993191"/>
    <w:rsid w:val="00993891"/>
    <w:rsid w:val="00993B16"/>
    <w:rsid w:val="00993B84"/>
    <w:rsid w:val="00994A77"/>
    <w:rsid w:val="00995045"/>
    <w:rsid w:val="0099513A"/>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67CD"/>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02"/>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44B"/>
    <w:rsid w:val="00A22548"/>
    <w:rsid w:val="00A225D9"/>
    <w:rsid w:val="00A22EB5"/>
    <w:rsid w:val="00A23E7B"/>
    <w:rsid w:val="00A24827"/>
    <w:rsid w:val="00A249DB"/>
    <w:rsid w:val="00A24F80"/>
    <w:rsid w:val="00A25D1B"/>
    <w:rsid w:val="00A26F0C"/>
    <w:rsid w:val="00A27FAF"/>
    <w:rsid w:val="00A3062D"/>
    <w:rsid w:val="00A3083E"/>
    <w:rsid w:val="00A30B3F"/>
    <w:rsid w:val="00A30BE3"/>
    <w:rsid w:val="00A31442"/>
    <w:rsid w:val="00A31673"/>
    <w:rsid w:val="00A31DCA"/>
    <w:rsid w:val="00A31F51"/>
    <w:rsid w:val="00A32D42"/>
    <w:rsid w:val="00A33444"/>
    <w:rsid w:val="00A33A7B"/>
    <w:rsid w:val="00A33B32"/>
    <w:rsid w:val="00A34587"/>
    <w:rsid w:val="00A34DFE"/>
    <w:rsid w:val="00A35FB1"/>
    <w:rsid w:val="00A36591"/>
    <w:rsid w:val="00A37070"/>
    <w:rsid w:val="00A4028C"/>
    <w:rsid w:val="00A403C1"/>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FE"/>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80A"/>
    <w:rsid w:val="00A90E28"/>
    <w:rsid w:val="00A90FCD"/>
    <w:rsid w:val="00A921FF"/>
    <w:rsid w:val="00A93710"/>
    <w:rsid w:val="00A943A0"/>
    <w:rsid w:val="00A944D6"/>
    <w:rsid w:val="00A95C09"/>
    <w:rsid w:val="00A961A4"/>
    <w:rsid w:val="00A96293"/>
    <w:rsid w:val="00A96817"/>
    <w:rsid w:val="00A9694C"/>
    <w:rsid w:val="00AA0555"/>
    <w:rsid w:val="00AA0AD8"/>
    <w:rsid w:val="00AA0D5B"/>
    <w:rsid w:val="00AA0F00"/>
    <w:rsid w:val="00AA13E4"/>
    <w:rsid w:val="00AA1BBF"/>
    <w:rsid w:val="00AA233A"/>
    <w:rsid w:val="00AA2488"/>
    <w:rsid w:val="00AA270B"/>
    <w:rsid w:val="00AA2C2F"/>
    <w:rsid w:val="00AA4DC0"/>
    <w:rsid w:val="00AA5116"/>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A9"/>
    <w:rsid w:val="00AB7D2E"/>
    <w:rsid w:val="00AC0541"/>
    <w:rsid w:val="00AC082E"/>
    <w:rsid w:val="00AC30D5"/>
    <w:rsid w:val="00AC3F2F"/>
    <w:rsid w:val="00AC416A"/>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18"/>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4E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1D87"/>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19DF"/>
    <w:rsid w:val="00B925B0"/>
    <w:rsid w:val="00B92CA7"/>
    <w:rsid w:val="00B932B8"/>
    <w:rsid w:val="00B941D0"/>
    <w:rsid w:val="00B9581C"/>
    <w:rsid w:val="00B95FE0"/>
    <w:rsid w:val="00B961C7"/>
    <w:rsid w:val="00B969DB"/>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98A"/>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06A"/>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68DB"/>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8C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EEA"/>
    <w:rsid w:val="00CA73F7"/>
    <w:rsid w:val="00CA770E"/>
    <w:rsid w:val="00CA7AA9"/>
    <w:rsid w:val="00CA7C54"/>
    <w:rsid w:val="00CB0129"/>
    <w:rsid w:val="00CB0901"/>
    <w:rsid w:val="00CB0A01"/>
    <w:rsid w:val="00CB1211"/>
    <w:rsid w:val="00CB1816"/>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3FEF"/>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73F"/>
    <w:rsid w:val="00CE0C83"/>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2EC8"/>
    <w:rsid w:val="00D03331"/>
    <w:rsid w:val="00D03E7C"/>
    <w:rsid w:val="00D043C1"/>
    <w:rsid w:val="00D043FA"/>
    <w:rsid w:val="00D04575"/>
    <w:rsid w:val="00D048EE"/>
    <w:rsid w:val="00D04B17"/>
    <w:rsid w:val="00D04BAA"/>
    <w:rsid w:val="00D050C5"/>
    <w:rsid w:val="00D0532E"/>
    <w:rsid w:val="00D05A4D"/>
    <w:rsid w:val="00D0677B"/>
    <w:rsid w:val="00D06AAC"/>
    <w:rsid w:val="00D071B4"/>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45A7"/>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47E0D"/>
    <w:rsid w:val="00D501BE"/>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5664"/>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E2E"/>
    <w:rsid w:val="00D75F27"/>
    <w:rsid w:val="00D76027"/>
    <w:rsid w:val="00D76453"/>
    <w:rsid w:val="00D76BBA"/>
    <w:rsid w:val="00D770E9"/>
    <w:rsid w:val="00D77ADB"/>
    <w:rsid w:val="00D77EF7"/>
    <w:rsid w:val="00D77F8E"/>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8F5"/>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26C4"/>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61C"/>
    <w:rsid w:val="00DE7706"/>
    <w:rsid w:val="00DE7753"/>
    <w:rsid w:val="00DE7F8F"/>
    <w:rsid w:val="00DF09E7"/>
    <w:rsid w:val="00DF0BD2"/>
    <w:rsid w:val="00DF11C4"/>
    <w:rsid w:val="00DF1625"/>
    <w:rsid w:val="00DF19A1"/>
    <w:rsid w:val="00DF3688"/>
    <w:rsid w:val="00DF44E3"/>
    <w:rsid w:val="00DF48C6"/>
    <w:rsid w:val="00DF5182"/>
    <w:rsid w:val="00DF6BF4"/>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880"/>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701C"/>
    <w:rsid w:val="00E6008B"/>
    <w:rsid w:val="00E60100"/>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9D2"/>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F3"/>
    <w:rsid w:val="00E84171"/>
    <w:rsid w:val="00E8425F"/>
    <w:rsid w:val="00E85485"/>
    <w:rsid w:val="00E85A49"/>
    <w:rsid w:val="00E861BF"/>
    <w:rsid w:val="00E90043"/>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2CB"/>
    <w:rsid w:val="00EC165E"/>
    <w:rsid w:val="00EC22F7"/>
    <w:rsid w:val="00EC2345"/>
    <w:rsid w:val="00EC2CDE"/>
    <w:rsid w:val="00EC362B"/>
    <w:rsid w:val="00EC400D"/>
    <w:rsid w:val="00EC4580"/>
    <w:rsid w:val="00EC56C8"/>
    <w:rsid w:val="00EC5BCA"/>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4DB5"/>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36"/>
    <w:rsid w:val="00F26162"/>
    <w:rsid w:val="00F263B3"/>
    <w:rsid w:val="00F2660F"/>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A2A"/>
    <w:rsid w:val="00F66146"/>
    <w:rsid w:val="00F667B5"/>
    <w:rsid w:val="00F676CB"/>
    <w:rsid w:val="00F677F1"/>
    <w:rsid w:val="00F67946"/>
    <w:rsid w:val="00F67CD4"/>
    <w:rsid w:val="00F70E55"/>
    <w:rsid w:val="00F712EF"/>
    <w:rsid w:val="00F71F29"/>
    <w:rsid w:val="00F7342A"/>
    <w:rsid w:val="00F73CAB"/>
    <w:rsid w:val="00F73D7F"/>
    <w:rsid w:val="00F743B3"/>
    <w:rsid w:val="00F7451F"/>
    <w:rsid w:val="00F7467F"/>
    <w:rsid w:val="00F74843"/>
    <w:rsid w:val="00F74984"/>
    <w:rsid w:val="00F7541A"/>
    <w:rsid w:val="00F7609B"/>
    <w:rsid w:val="00F763EC"/>
    <w:rsid w:val="00F775CA"/>
    <w:rsid w:val="00F77AC4"/>
    <w:rsid w:val="00F80761"/>
    <w:rsid w:val="00F819DF"/>
    <w:rsid w:val="00F825AC"/>
    <w:rsid w:val="00F82623"/>
    <w:rsid w:val="00F83409"/>
    <w:rsid w:val="00F839B3"/>
    <w:rsid w:val="00F83B76"/>
    <w:rsid w:val="00F83E0A"/>
    <w:rsid w:val="00F8462A"/>
    <w:rsid w:val="00F855BB"/>
    <w:rsid w:val="00F85DFC"/>
    <w:rsid w:val="00F85F62"/>
    <w:rsid w:val="00F86162"/>
    <w:rsid w:val="00F86ED5"/>
    <w:rsid w:val="00F871C2"/>
    <w:rsid w:val="00F8721F"/>
    <w:rsid w:val="00F87FD4"/>
    <w:rsid w:val="00F9068A"/>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4F"/>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2D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568911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00295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BAE6-2F32-4BB9-8941-0417587C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95</Pages>
  <Words>20229</Words>
  <Characters>149224</Characters>
  <Application>Microsoft Office Word</Application>
  <DocSecurity>0</DocSecurity>
  <Lines>1243</Lines>
  <Paragraphs>338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169115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PC</cp:lastModifiedBy>
  <cp:revision>1298</cp:revision>
  <cp:lastPrinted>2018-02-16T07:12:00Z</cp:lastPrinted>
  <dcterms:created xsi:type="dcterms:W3CDTF">2019-10-28T07:04:00Z</dcterms:created>
  <dcterms:modified xsi:type="dcterms:W3CDTF">2024-07-04T06:45:00Z</dcterms:modified>
</cp:coreProperties>
</file>